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9C642" w14:textId="77777777" w:rsidR="004C7312" w:rsidRPr="0070364E" w:rsidRDefault="004C7312" w:rsidP="004C7312">
      <w:pPr>
        <w:rPr>
          <w:sz w:val="20"/>
          <w:szCs w:val="20"/>
        </w:rPr>
      </w:pPr>
      <w:r w:rsidRPr="0070364E">
        <w:rPr>
          <w:b/>
          <w:noProof/>
        </w:rPr>
        <w:drawing>
          <wp:anchor distT="0" distB="0" distL="114300" distR="114300" simplePos="0" relativeHeight="251664384" behindDoc="0" locked="0" layoutInCell="1" allowOverlap="1" wp14:anchorId="5D3473BF" wp14:editId="40495CC6">
            <wp:simplePos x="0" y="0"/>
            <wp:positionH relativeFrom="column">
              <wp:posOffset>10795</wp:posOffset>
            </wp:positionH>
            <wp:positionV relativeFrom="paragraph">
              <wp:posOffset>86995</wp:posOffset>
            </wp:positionV>
            <wp:extent cx="1374775" cy="899795"/>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64E">
        <w:rPr>
          <w:rFonts w:ascii="Arial" w:hAnsi="Arial" w:cs="Arial"/>
          <w:noProof/>
          <w:sz w:val="20"/>
          <w:szCs w:val="20"/>
        </w:rPr>
        <w:drawing>
          <wp:anchor distT="0" distB="0" distL="114300" distR="114300" simplePos="0" relativeHeight="251663360" behindDoc="1" locked="0" layoutInCell="1" allowOverlap="1" wp14:anchorId="5978F178" wp14:editId="0FD464C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64E" w:rsidDel="00E701EB">
        <w:rPr>
          <w:sz w:val="20"/>
          <w:szCs w:val="20"/>
        </w:rPr>
        <w:t xml:space="preserve"> </w:t>
      </w:r>
      <w:r w:rsidRPr="0070364E">
        <w:rPr>
          <w:sz w:val="20"/>
          <w:szCs w:val="20"/>
        </w:rPr>
        <w:tab/>
      </w:r>
      <w:r w:rsidRPr="0070364E">
        <w:rPr>
          <w:sz w:val="20"/>
          <w:szCs w:val="20"/>
        </w:rPr>
        <w:tab/>
      </w:r>
    </w:p>
    <w:p w14:paraId="4D97B6C1" w14:textId="77777777" w:rsidR="004C7312" w:rsidRPr="0070364E" w:rsidRDefault="004C7312" w:rsidP="004C7312">
      <w:pPr>
        <w:rPr>
          <w:sz w:val="20"/>
          <w:szCs w:val="20"/>
        </w:rPr>
      </w:pPr>
    </w:p>
    <w:p w14:paraId="504AEFB7" w14:textId="77777777" w:rsidR="004C7312" w:rsidRPr="0070364E" w:rsidRDefault="004C7312" w:rsidP="004C7312">
      <w:pPr>
        <w:rPr>
          <w:b/>
          <w:sz w:val="20"/>
          <w:szCs w:val="20"/>
        </w:rPr>
      </w:pPr>
      <w:r w:rsidRPr="0070364E">
        <w:rPr>
          <w:sz w:val="20"/>
          <w:szCs w:val="20"/>
        </w:rPr>
        <w:tab/>
      </w:r>
      <w:r w:rsidRPr="0070364E">
        <w:rPr>
          <w:sz w:val="20"/>
          <w:szCs w:val="20"/>
        </w:rPr>
        <w:tab/>
      </w:r>
      <w:r w:rsidRPr="0070364E">
        <w:rPr>
          <w:sz w:val="20"/>
          <w:szCs w:val="20"/>
        </w:rPr>
        <w:tab/>
        <w:t xml:space="preserve">    </w:t>
      </w:r>
      <w:r w:rsidRPr="0070364E">
        <w:rPr>
          <w:sz w:val="20"/>
          <w:szCs w:val="20"/>
        </w:rPr>
        <w:tab/>
      </w:r>
      <w:r w:rsidRPr="0070364E">
        <w:rPr>
          <w:sz w:val="20"/>
          <w:szCs w:val="20"/>
        </w:rPr>
        <w:tab/>
      </w:r>
      <w:r w:rsidRPr="0070364E">
        <w:rPr>
          <w:sz w:val="20"/>
          <w:szCs w:val="20"/>
        </w:rPr>
        <w:tab/>
      </w:r>
    </w:p>
    <w:p w14:paraId="65DB2502" w14:textId="77777777" w:rsidR="004C7312" w:rsidRPr="0070364E" w:rsidRDefault="004C7312" w:rsidP="004C7312">
      <w:pPr>
        <w:rPr>
          <w:b/>
          <w:sz w:val="20"/>
          <w:szCs w:val="20"/>
        </w:rPr>
      </w:pPr>
    </w:p>
    <w:p w14:paraId="23279C4A" w14:textId="77777777" w:rsidR="004C7312" w:rsidRPr="0070364E" w:rsidRDefault="004C7312" w:rsidP="004C7312">
      <w:pPr>
        <w:rPr>
          <w:b/>
          <w:sz w:val="20"/>
          <w:szCs w:val="20"/>
        </w:rPr>
      </w:pPr>
    </w:p>
    <w:p w14:paraId="41A37F33" w14:textId="77777777" w:rsidR="004C7312" w:rsidRPr="0070364E" w:rsidRDefault="004C7312" w:rsidP="004C7312">
      <w:pPr>
        <w:rPr>
          <w:b/>
          <w:sz w:val="20"/>
          <w:szCs w:val="20"/>
        </w:rPr>
      </w:pPr>
    </w:p>
    <w:p w14:paraId="3853A9D6" w14:textId="77777777" w:rsidR="004C7312" w:rsidRPr="0070364E" w:rsidRDefault="004C7312" w:rsidP="004C7312">
      <w:pPr>
        <w:rPr>
          <w:b/>
          <w:sz w:val="20"/>
          <w:szCs w:val="20"/>
        </w:rPr>
      </w:pPr>
    </w:p>
    <w:p w14:paraId="7CA73634" w14:textId="77777777" w:rsidR="004C7312" w:rsidRPr="0070364E" w:rsidRDefault="004C7312" w:rsidP="004C7312">
      <w:pPr>
        <w:ind w:right="6802"/>
        <w:jc w:val="center"/>
        <w:rPr>
          <w:rFonts w:ascii="Arial" w:hAnsi="Arial" w:cs="Arial"/>
          <w:sz w:val="20"/>
          <w:szCs w:val="20"/>
        </w:rPr>
      </w:pPr>
      <w:r w:rsidRPr="0070364E">
        <w:rPr>
          <w:rFonts w:ascii="Arial" w:hAnsi="Arial" w:cs="Arial"/>
          <w:sz w:val="20"/>
          <w:szCs w:val="20"/>
        </w:rPr>
        <w:t>Európska únia</w:t>
      </w:r>
    </w:p>
    <w:p w14:paraId="35D76353" w14:textId="77777777" w:rsidR="004C7312" w:rsidRPr="0070364E" w:rsidRDefault="004C7312" w:rsidP="004C7312">
      <w:pPr>
        <w:ind w:right="6802"/>
        <w:jc w:val="center"/>
        <w:rPr>
          <w:rFonts w:ascii="Arial" w:hAnsi="Arial" w:cs="Arial"/>
          <w:sz w:val="20"/>
          <w:szCs w:val="20"/>
        </w:rPr>
      </w:pPr>
      <w:r w:rsidRPr="0070364E">
        <w:rPr>
          <w:rFonts w:ascii="Arial" w:hAnsi="Arial" w:cs="Arial"/>
          <w:sz w:val="20"/>
          <w:szCs w:val="20"/>
        </w:rPr>
        <w:t>Európsky fond regionálneho</w:t>
      </w:r>
    </w:p>
    <w:p w14:paraId="230A3980" w14:textId="77777777" w:rsidR="004C7312" w:rsidRPr="0070364E" w:rsidRDefault="004C7312" w:rsidP="004C7312">
      <w:pPr>
        <w:ind w:right="6802"/>
        <w:jc w:val="center"/>
        <w:rPr>
          <w:b/>
          <w:sz w:val="20"/>
          <w:szCs w:val="20"/>
        </w:rPr>
      </w:pPr>
      <w:r w:rsidRPr="0070364E">
        <w:rPr>
          <w:rFonts w:ascii="Arial" w:hAnsi="Arial" w:cs="Arial"/>
          <w:sz w:val="20"/>
          <w:szCs w:val="20"/>
        </w:rPr>
        <w:t>rozvoja</w:t>
      </w:r>
    </w:p>
    <w:p w14:paraId="5A4CAEE0" w14:textId="77777777" w:rsidR="003B0DFE" w:rsidRPr="000F261B" w:rsidRDefault="003B0DFE" w:rsidP="00D61BB6">
      <w:pPr>
        <w:jc w:val="center"/>
        <w:rPr>
          <w:b/>
          <w:sz w:val="20"/>
          <w:szCs w:val="20"/>
        </w:rPr>
      </w:pPr>
    </w:p>
    <w:p w14:paraId="4ADDBD3D" w14:textId="65202D9A" w:rsidR="00C6439D" w:rsidRPr="000F261B" w:rsidRDefault="00D239D4" w:rsidP="00541FF5">
      <w:pPr>
        <w:jc w:val="center"/>
        <w:rPr>
          <w:b/>
          <w:sz w:val="40"/>
        </w:rPr>
      </w:pPr>
      <w:r w:rsidRPr="000F261B">
        <w:rPr>
          <w:b/>
          <w:sz w:val="40"/>
        </w:rPr>
        <w:t>Metodický pok</w:t>
      </w:r>
      <w:r w:rsidR="00B931E6">
        <w:rPr>
          <w:b/>
          <w:sz w:val="40"/>
        </w:rPr>
        <w:t>yn</w:t>
      </w:r>
      <w:r w:rsidR="00D61BB6" w:rsidRPr="000F261B">
        <w:rPr>
          <w:b/>
          <w:sz w:val="40"/>
        </w:rPr>
        <w:t xml:space="preserve"> CKO č. </w:t>
      </w:r>
      <w:sdt>
        <w:sdtPr>
          <w:rPr>
            <w:b/>
            <w:sz w:val="4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4466D">
            <w:rPr>
              <w:b/>
              <w:sz w:val="40"/>
            </w:rPr>
            <w:t>36</w:t>
          </w:r>
        </w:sdtContent>
      </w:sdt>
    </w:p>
    <w:p w14:paraId="37B19C49" w14:textId="75FD4925" w:rsidR="00D61BB6" w:rsidRPr="00676DD6" w:rsidRDefault="00C6439D" w:rsidP="00541FF5">
      <w:pPr>
        <w:jc w:val="center"/>
        <w:rPr>
          <w:b/>
          <w:sz w:val="32"/>
        </w:rPr>
      </w:pPr>
      <w:r w:rsidRPr="00676DD6">
        <w:rPr>
          <w:b/>
          <w:sz w:val="32"/>
        </w:rPr>
        <w:t xml:space="preserve">verzia </w:t>
      </w:r>
      <w:sdt>
        <w:sdtPr>
          <w:rPr>
            <w:b/>
            <w:sz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Melinda Vargová" w:date="2020-10-01T13:23:00Z">
            <w:r w:rsidR="002E10BD" w:rsidDel="007F669A">
              <w:rPr>
                <w:b/>
                <w:sz w:val="32"/>
              </w:rPr>
              <w:delText>2</w:delText>
            </w:r>
          </w:del>
          <w:ins w:id="1" w:author="Melinda Vargová" w:date="2020-10-01T13:23:00Z">
            <w:r w:rsidR="007F669A">
              <w:rPr>
                <w:b/>
                <w:sz w:val="32"/>
              </w:rPr>
              <w:t>3</w:t>
            </w:r>
          </w:ins>
        </w:sdtContent>
      </w:sdt>
    </w:p>
    <w:p w14:paraId="33C56F2B" w14:textId="77777777" w:rsidR="003B0DFE" w:rsidRPr="000F261B" w:rsidRDefault="003B0DFE" w:rsidP="00D61BB6">
      <w:pPr>
        <w:jc w:val="center"/>
        <w:rPr>
          <w:b/>
          <w:sz w:val="20"/>
          <w:szCs w:val="20"/>
        </w:rPr>
      </w:pPr>
    </w:p>
    <w:p w14:paraId="38468583" w14:textId="77777777" w:rsidR="00D61BB6" w:rsidRPr="00676DD6" w:rsidRDefault="00D61BB6" w:rsidP="00D61BB6">
      <w:pPr>
        <w:jc w:val="center"/>
        <w:rPr>
          <w:b/>
          <w:sz w:val="28"/>
        </w:rPr>
      </w:pPr>
      <w:r w:rsidRPr="00676DD6">
        <w:rPr>
          <w:b/>
          <w:sz w:val="28"/>
        </w:rPr>
        <w:t>Programové obdobie 2014 – 2020</w:t>
      </w:r>
    </w:p>
    <w:p w14:paraId="047CB19C" w14:textId="77777777" w:rsidR="00D61BB6" w:rsidRPr="000F261B"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676DD6" w14:paraId="1CCD5B59" w14:textId="77777777" w:rsidTr="00E24D44">
        <w:tc>
          <w:tcPr>
            <w:tcW w:w="2268" w:type="dxa"/>
            <w:shd w:val="clear" w:color="auto" w:fill="8DB3E2" w:themeFill="text2" w:themeFillTint="66"/>
          </w:tcPr>
          <w:p w14:paraId="3EB657EF" w14:textId="77777777" w:rsidR="009836CF" w:rsidRPr="00676DD6" w:rsidRDefault="009836CF" w:rsidP="006479DF">
            <w:pPr>
              <w:rPr>
                <w:b/>
              </w:rPr>
            </w:pPr>
            <w:r w:rsidRPr="00676DD6">
              <w:rPr>
                <w:b/>
              </w:rPr>
              <w:t>Vec:</w:t>
            </w:r>
            <w:r w:rsidR="000E2E4D" w:rsidRPr="00676DD6">
              <w:rPr>
                <w:b/>
              </w:rPr>
              <w:t xml:space="preserve">    </w:t>
            </w:r>
          </w:p>
          <w:p w14:paraId="74583061" w14:textId="77777777" w:rsidR="0084743A" w:rsidRPr="00676DD6" w:rsidRDefault="0084743A" w:rsidP="006479DF">
            <w:pPr>
              <w:rPr>
                <w:b/>
              </w:rPr>
            </w:pPr>
          </w:p>
          <w:p w14:paraId="76450128" w14:textId="77777777" w:rsidR="0084743A" w:rsidRPr="00676DD6" w:rsidRDefault="0084743A" w:rsidP="006479DF">
            <w:pPr>
              <w:rPr>
                <w:b/>
              </w:rPr>
            </w:pPr>
          </w:p>
          <w:p w14:paraId="504A488D" w14:textId="77777777" w:rsidR="0084743A" w:rsidRPr="00676DD6" w:rsidRDefault="0084743A" w:rsidP="006479DF">
            <w:pPr>
              <w:rPr>
                <w:b/>
              </w:rPr>
            </w:pPr>
          </w:p>
        </w:tc>
        <w:tc>
          <w:tcPr>
            <w:tcW w:w="6696" w:type="dxa"/>
            <w:shd w:val="clear" w:color="auto" w:fill="8DB3E2" w:themeFill="text2" w:themeFillTint="66"/>
          </w:tcPr>
          <w:p w14:paraId="4CCE2E27" w14:textId="700AC7ED" w:rsidR="009836CF" w:rsidRPr="00676DD6" w:rsidRDefault="0064466D" w:rsidP="00524E4B">
            <w:pPr>
              <w:jc w:val="both"/>
            </w:pPr>
            <w:bookmarkStart w:id="2" w:name="_Hlk526151535"/>
            <w:r>
              <w:t>ku kontrole zákaziek zadávaných na základe rámcovej dohody</w:t>
            </w:r>
            <w:r w:rsidR="005A2192">
              <w:t xml:space="preserve"> </w:t>
            </w:r>
            <w:r>
              <w:t>a</w:t>
            </w:r>
            <w:r w:rsidR="00524E4B">
              <w:t> v rámci</w:t>
            </w:r>
            <w:r w:rsidR="005A2192">
              <w:t xml:space="preserve"> </w:t>
            </w:r>
            <w:r>
              <w:t>dynamického nákupného systému</w:t>
            </w:r>
            <w:r w:rsidRPr="00676DD6">
              <w:t xml:space="preserve"> </w:t>
            </w:r>
            <w:bookmarkEnd w:id="2"/>
          </w:p>
        </w:tc>
      </w:tr>
      <w:tr w:rsidR="009836CF" w:rsidRPr="00676DD6" w14:paraId="62D57BC4" w14:textId="77777777" w:rsidTr="00E24D44">
        <w:tc>
          <w:tcPr>
            <w:tcW w:w="2268" w:type="dxa"/>
            <w:shd w:val="clear" w:color="auto" w:fill="8DB3E2" w:themeFill="text2" w:themeFillTint="66"/>
          </w:tcPr>
          <w:p w14:paraId="0D361C42" w14:textId="77777777" w:rsidR="009836CF" w:rsidRPr="00676DD6" w:rsidRDefault="009836CF" w:rsidP="006479DF">
            <w:pPr>
              <w:rPr>
                <w:b/>
              </w:rPr>
            </w:pPr>
            <w:r w:rsidRPr="00676DD6">
              <w:rPr>
                <w:b/>
              </w:rPr>
              <w:t>Určené pre:</w:t>
            </w:r>
          </w:p>
          <w:p w14:paraId="6FE6C8EB" w14:textId="77777777" w:rsidR="0084743A" w:rsidRPr="00676DD6" w:rsidRDefault="0084743A" w:rsidP="006479DF">
            <w:pPr>
              <w:rPr>
                <w:b/>
              </w:rPr>
            </w:pPr>
          </w:p>
          <w:p w14:paraId="03B6E160" w14:textId="77777777" w:rsidR="0084743A" w:rsidRPr="00676DD6" w:rsidRDefault="0084743A" w:rsidP="006479DF">
            <w:pPr>
              <w:rPr>
                <w:b/>
              </w:rPr>
            </w:pPr>
          </w:p>
          <w:p w14:paraId="19F0D90C" w14:textId="77777777" w:rsidR="0084743A" w:rsidRPr="00676DD6" w:rsidRDefault="0084743A" w:rsidP="006479DF">
            <w:pPr>
              <w:rPr>
                <w:b/>
              </w:rPr>
            </w:pPr>
          </w:p>
        </w:tc>
        <w:tc>
          <w:tcPr>
            <w:tcW w:w="6696" w:type="dxa"/>
            <w:shd w:val="clear" w:color="auto" w:fill="8DB3E2" w:themeFill="text2" w:themeFillTint="66"/>
          </w:tcPr>
          <w:p w14:paraId="47C36B8A" w14:textId="77777777" w:rsidR="009836CF" w:rsidRPr="00676DD6" w:rsidRDefault="000E2E4D" w:rsidP="006A5157">
            <w:pPr>
              <w:jc w:val="both"/>
            </w:pPr>
            <w:r w:rsidRPr="00676DD6">
              <w:t>Riadiace orgány</w:t>
            </w:r>
          </w:p>
          <w:p w14:paraId="2F01603B" w14:textId="77777777" w:rsidR="005137A5" w:rsidRPr="00676DD6" w:rsidRDefault="005137A5" w:rsidP="006A5157">
            <w:pPr>
              <w:jc w:val="both"/>
            </w:pPr>
            <w:r w:rsidRPr="00676DD6">
              <w:t>Sprostredkovateľské orgány</w:t>
            </w:r>
          </w:p>
        </w:tc>
      </w:tr>
      <w:tr w:rsidR="009836CF" w:rsidRPr="00676DD6" w14:paraId="53BF9769" w14:textId="77777777" w:rsidTr="00E24D44">
        <w:tc>
          <w:tcPr>
            <w:tcW w:w="2268" w:type="dxa"/>
            <w:shd w:val="clear" w:color="auto" w:fill="8DB3E2" w:themeFill="text2" w:themeFillTint="66"/>
          </w:tcPr>
          <w:p w14:paraId="32FA0138" w14:textId="77777777" w:rsidR="009836CF" w:rsidRPr="00676DD6" w:rsidRDefault="00116F61" w:rsidP="006479DF">
            <w:pPr>
              <w:rPr>
                <w:b/>
              </w:rPr>
            </w:pPr>
            <w:r w:rsidRPr="00676DD6">
              <w:rPr>
                <w:b/>
              </w:rPr>
              <w:t>Na vedomie:</w:t>
            </w:r>
          </w:p>
          <w:p w14:paraId="3C0D9437" w14:textId="77777777" w:rsidR="0084743A" w:rsidRPr="00676DD6" w:rsidRDefault="0084743A" w:rsidP="006479DF">
            <w:pPr>
              <w:rPr>
                <w:b/>
              </w:rPr>
            </w:pPr>
          </w:p>
          <w:p w14:paraId="6FFBD7C5" w14:textId="77777777" w:rsidR="0084743A" w:rsidRPr="00676DD6" w:rsidRDefault="0084743A" w:rsidP="006479DF">
            <w:pPr>
              <w:rPr>
                <w:b/>
              </w:rPr>
            </w:pPr>
          </w:p>
          <w:p w14:paraId="2B919FF2" w14:textId="77777777" w:rsidR="0084743A" w:rsidRPr="00676DD6" w:rsidRDefault="0084743A" w:rsidP="006479DF">
            <w:pPr>
              <w:rPr>
                <w:b/>
              </w:rPr>
            </w:pPr>
          </w:p>
        </w:tc>
        <w:tc>
          <w:tcPr>
            <w:tcW w:w="6696" w:type="dxa"/>
            <w:shd w:val="clear" w:color="auto" w:fill="8DB3E2" w:themeFill="text2" w:themeFillTint="66"/>
          </w:tcPr>
          <w:p w14:paraId="0CB1D8AA" w14:textId="77777777" w:rsidR="00B91F3C" w:rsidRPr="00676DD6" w:rsidRDefault="00B91F3C" w:rsidP="00B91F3C">
            <w:pPr>
              <w:jc w:val="both"/>
            </w:pPr>
            <w:r w:rsidRPr="00676DD6">
              <w:t>Certifikačný orgán</w:t>
            </w:r>
          </w:p>
          <w:p w14:paraId="1DD1ABC1" w14:textId="77777777" w:rsidR="00B91F3C" w:rsidRPr="00676DD6" w:rsidRDefault="00B91F3C" w:rsidP="00B91F3C">
            <w:pPr>
              <w:jc w:val="both"/>
            </w:pPr>
            <w:r w:rsidRPr="00676DD6">
              <w:t>Orgán auditu</w:t>
            </w:r>
          </w:p>
          <w:p w14:paraId="0FB6D538" w14:textId="77777777" w:rsidR="009836CF" w:rsidRPr="00676DD6" w:rsidRDefault="00B91F3C" w:rsidP="00B91F3C">
            <w:pPr>
              <w:jc w:val="both"/>
            </w:pPr>
            <w:r w:rsidRPr="00676DD6">
              <w:t>Gestori horizontálnych princípov</w:t>
            </w:r>
          </w:p>
          <w:p w14:paraId="741E9178" w14:textId="77777777" w:rsidR="000E2E4D" w:rsidRPr="00676DD6" w:rsidRDefault="000E2E4D" w:rsidP="00B91F3C">
            <w:pPr>
              <w:jc w:val="both"/>
            </w:pPr>
            <w:r w:rsidRPr="00676DD6">
              <w:t>Úrad pre verejné obstarávanie</w:t>
            </w:r>
          </w:p>
        </w:tc>
      </w:tr>
      <w:tr w:rsidR="009836CF" w:rsidRPr="00676DD6" w14:paraId="64116738" w14:textId="77777777" w:rsidTr="00E24D44">
        <w:tc>
          <w:tcPr>
            <w:tcW w:w="2268" w:type="dxa"/>
            <w:shd w:val="clear" w:color="auto" w:fill="8DB3E2" w:themeFill="text2" w:themeFillTint="66"/>
          </w:tcPr>
          <w:p w14:paraId="782089DB" w14:textId="77777777" w:rsidR="009836CF" w:rsidRPr="00676DD6" w:rsidRDefault="00116F61" w:rsidP="006479DF">
            <w:pPr>
              <w:rPr>
                <w:b/>
              </w:rPr>
            </w:pPr>
            <w:r w:rsidRPr="00676DD6">
              <w:rPr>
                <w:b/>
              </w:rPr>
              <w:t>Vydáva:</w:t>
            </w:r>
          </w:p>
          <w:p w14:paraId="13559A49" w14:textId="77777777" w:rsidR="0084743A" w:rsidRPr="00676DD6" w:rsidRDefault="0084743A" w:rsidP="006479DF">
            <w:pPr>
              <w:rPr>
                <w:b/>
              </w:rPr>
            </w:pPr>
          </w:p>
          <w:p w14:paraId="560CA295" w14:textId="77777777" w:rsidR="003B0DFE" w:rsidRPr="00676DD6" w:rsidRDefault="003B0DFE" w:rsidP="006479DF">
            <w:pPr>
              <w:rPr>
                <w:b/>
              </w:rPr>
            </w:pPr>
          </w:p>
          <w:p w14:paraId="3DC61395" w14:textId="77777777" w:rsidR="003B0DFE" w:rsidRPr="00676DD6" w:rsidRDefault="003B0DFE" w:rsidP="006479DF">
            <w:pPr>
              <w:rPr>
                <w:b/>
              </w:rPr>
            </w:pPr>
          </w:p>
          <w:p w14:paraId="72EA12B8" w14:textId="77777777" w:rsidR="003B0DFE" w:rsidRPr="00676DD6" w:rsidRDefault="003B0DFE" w:rsidP="006479DF">
            <w:pPr>
              <w:rPr>
                <w:b/>
              </w:rPr>
            </w:pPr>
          </w:p>
          <w:p w14:paraId="18DD03A6" w14:textId="77777777" w:rsidR="003B0DFE" w:rsidRPr="00676DD6" w:rsidRDefault="003B0DFE" w:rsidP="006479DF">
            <w:pPr>
              <w:rPr>
                <w:b/>
              </w:rPr>
            </w:pPr>
          </w:p>
        </w:tc>
        <w:tc>
          <w:tcPr>
            <w:tcW w:w="6696" w:type="dxa"/>
            <w:shd w:val="clear" w:color="auto" w:fill="8DB3E2" w:themeFill="text2" w:themeFillTint="66"/>
          </w:tcPr>
          <w:p w14:paraId="71E1B2DF" w14:textId="77777777" w:rsidR="009836CF" w:rsidRPr="00676DD6" w:rsidRDefault="0084743A" w:rsidP="006A5157">
            <w:pPr>
              <w:jc w:val="both"/>
            </w:pPr>
            <w:r w:rsidRPr="00676DD6">
              <w:t>Centrálny koordinačný orgán</w:t>
            </w:r>
          </w:p>
          <w:p w14:paraId="7A97FE5C" w14:textId="3BF9A5B5" w:rsidR="0084743A" w:rsidRPr="00676DD6" w:rsidDel="007F669A" w:rsidRDefault="007F669A" w:rsidP="006A5157">
            <w:pPr>
              <w:jc w:val="both"/>
              <w:rPr>
                <w:del w:id="3" w:author="Melinda Vargová" w:date="2020-10-01T13:24:00Z"/>
              </w:rPr>
            </w:pPr>
            <w:ins w:id="4" w:author="Melinda Vargová" w:date="2020-10-01T13:24:00Z">
              <w:r>
                <w:t xml:space="preserve">Ministerstvo investícií, regionálneho rozvoja a informatizácie SR </w:t>
              </w:r>
            </w:ins>
            <w:del w:id="5" w:author="Melinda Vargová" w:date="2020-10-01T13:24:00Z">
              <w:r w:rsidR="0084743A" w:rsidRPr="00676DD6" w:rsidDel="007F669A">
                <w:delText xml:space="preserve">Úrad </w:delText>
              </w:r>
              <w:r w:rsidR="00A503E6" w:rsidDel="007F669A">
                <w:delText xml:space="preserve">podpredsedu </w:delText>
              </w:r>
              <w:r w:rsidR="0084743A" w:rsidRPr="00676DD6" w:rsidDel="007F669A">
                <w:delText>vlády SR</w:delText>
              </w:r>
              <w:r w:rsidR="00A503E6" w:rsidDel="007F669A">
                <w:delText xml:space="preserve"> pre investície a informatizáciu</w:delText>
              </w:r>
            </w:del>
          </w:p>
          <w:p w14:paraId="3405F83F" w14:textId="77777777" w:rsidR="00B53B4A" w:rsidRPr="00676DD6" w:rsidRDefault="00B53B4A" w:rsidP="007A0A10">
            <w:pPr>
              <w:jc w:val="both"/>
            </w:pPr>
            <w:r w:rsidRPr="00676DD6">
              <w:t xml:space="preserve">v súlade s kapitolou 1.2, ods. 3, písm. </w:t>
            </w:r>
            <w:r w:rsidR="007A0A10" w:rsidRPr="00676DD6">
              <w:t>b</w:t>
            </w:r>
            <w:r w:rsidRPr="00676DD6">
              <w:t xml:space="preserve">) Systému riadenia </w:t>
            </w:r>
            <w:r w:rsidR="003B0DFE" w:rsidRPr="00676DD6">
              <w:t>európskych štrukturálnych a investičných fondov</w:t>
            </w:r>
          </w:p>
        </w:tc>
      </w:tr>
      <w:tr w:rsidR="009836CF" w:rsidRPr="00676DD6" w14:paraId="2B814B0E" w14:textId="77777777" w:rsidTr="00E24D44">
        <w:tc>
          <w:tcPr>
            <w:tcW w:w="2268" w:type="dxa"/>
            <w:shd w:val="clear" w:color="auto" w:fill="8DB3E2" w:themeFill="text2" w:themeFillTint="66"/>
          </w:tcPr>
          <w:p w14:paraId="0AB1C37C" w14:textId="77777777" w:rsidR="009836CF" w:rsidRPr="00676DD6" w:rsidRDefault="00116F61" w:rsidP="006479DF">
            <w:pPr>
              <w:rPr>
                <w:b/>
              </w:rPr>
            </w:pPr>
            <w:r w:rsidRPr="00676DD6">
              <w:rPr>
                <w:b/>
              </w:rPr>
              <w:t>Záväznosť:</w:t>
            </w:r>
          </w:p>
          <w:p w14:paraId="60A5345A" w14:textId="77777777" w:rsidR="0084743A" w:rsidRPr="00676DD6" w:rsidRDefault="0084743A" w:rsidP="006479DF">
            <w:pPr>
              <w:rPr>
                <w:b/>
              </w:rPr>
            </w:pPr>
          </w:p>
          <w:p w14:paraId="3CD64566" w14:textId="77777777" w:rsidR="003B0DFE" w:rsidRPr="00676DD6" w:rsidRDefault="003B0DFE" w:rsidP="006479DF">
            <w:pPr>
              <w:rPr>
                <w:b/>
              </w:rPr>
            </w:pPr>
          </w:p>
          <w:p w14:paraId="033138B1" w14:textId="77777777" w:rsidR="003B0DFE" w:rsidRPr="00676DD6" w:rsidRDefault="003B0DFE" w:rsidP="006479DF">
            <w:pPr>
              <w:rPr>
                <w:b/>
              </w:rPr>
            </w:pPr>
          </w:p>
          <w:p w14:paraId="1258A197" w14:textId="77777777" w:rsidR="006A5157" w:rsidRPr="00676DD6" w:rsidRDefault="006A5157" w:rsidP="006479DF">
            <w:pPr>
              <w:rPr>
                <w:b/>
              </w:rPr>
            </w:pPr>
          </w:p>
        </w:tc>
        <w:sdt>
          <w:sdt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6D3BD5AD" w14:textId="77777777" w:rsidR="009836CF" w:rsidRPr="00676DD6" w:rsidRDefault="001C61D0" w:rsidP="006A5157">
                <w:pPr>
                  <w:jc w:val="both"/>
                </w:pPr>
                <w:r w:rsidRPr="00676DD6">
                  <w:t>Metodický pokyn má záväzný charakter v celom rozsahu, ak v jeho texte nie je pri konkrétnom ustanovení uvedené inak.</w:t>
                </w:r>
              </w:p>
            </w:tc>
          </w:sdtContent>
        </w:sdt>
      </w:tr>
      <w:tr w:rsidR="009836CF" w:rsidRPr="00676DD6" w14:paraId="29DF2627" w14:textId="77777777" w:rsidTr="00E24D44">
        <w:tc>
          <w:tcPr>
            <w:tcW w:w="2268" w:type="dxa"/>
            <w:shd w:val="clear" w:color="auto" w:fill="8DB3E2" w:themeFill="text2" w:themeFillTint="66"/>
          </w:tcPr>
          <w:p w14:paraId="1A291FA5" w14:textId="77777777" w:rsidR="009836CF" w:rsidRPr="00676DD6" w:rsidRDefault="009836CF" w:rsidP="006479DF">
            <w:pPr>
              <w:rPr>
                <w:b/>
              </w:rPr>
            </w:pPr>
            <w:r w:rsidRPr="00676DD6">
              <w:rPr>
                <w:b/>
              </w:rPr>
              <w:t>Počet príloh:</w:t>
            </w:r>
          </w:p>
          <w:p w14:paraId="36AFC253" w14:textId="77777777" w:rsidR="006A5157" w:rsidRPr="00676DD6" w:rsidRDefault="006A5157" w:rsidP="006479DF">
            <w:pPr>
              <w:rPr>
                <w:b/>
              </w:rPr>
            </w:pPr>
          </w:p>
          <w:p w14:paraId="0FBECBA3" w14:textId="77777777" w:rsidR="003B0DFE" w:rsidRPr="00676DD6" w:rsidRDefault="003B0DFE" w:rsidP="006479DF">
            <w:pPr>
              <w:rPr>
                <w:b/>
              </w:rPr>
            </w:pPr>
          </w:p>
        </w:tc>
        <w:tc>
          <w:tcPr>
            <w:tcW w:w="6696" w:type="dxa"/>
            <w:shd w:val="clear" w:color="auto" w:fill="8DB3E2" w:themeFill="text2" w:themeFillTint="66"/>
          </w:tcPr>
          <w:p w14:paraId="2596EBC2" w14:textId="77777777" w:rsidR="009836CF" w:rsidRPr="00B7309F" w:rsidRDefault="002255FE" w:rsidP="006A5157">
            <w:pPr>
              <w:jc w:val="both"/>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B7309F" w:rsidRPr="00B7309F">
                  <w:t>0</w:t>
                </w:r>
              </w:sdtContent>
            </w:sdt>
          </w:p>
        </w:tc>
      </w:tr>
      <w:tr w:rsidR="009836CF" w:rsidRPr="00676DD6" w14:paraId="0696F34B" w14:textId="77777777" w:rsidTr="00E24D44">
        <w:tc>
          <w:tcPr>
            <w:tcW w:w="2268" w:type="dxa"/>
            <w:shd w:val="clear" w:color="auto" w:fill="8DB3E2" w:themeFill="text2" w:themeFillTint="66"/>
          </w:tcPr>
          <w:p w14:paraId="70C7743E" w14:textId="77777777" w:rsidR="009836CF" w:rsidRPr="00676DD6" w:rsidRDefault="009836CF" w:rsidP="006479DF">
            <w:pPr>
              <w:rPr>
                <w:b/>
              </w:rPr>
            </w:pPr>
            <w:r w:rsidRPr="00676DD6">
              <w:rPr>
                <w:b/>
              </w:rPr>
              <w:t>Dátum vydania:</w:t>
            </w:r>
          </w:p>
          <w:p w14:paraId="2EC352B4" w14:textId="77777777" w:rsidR="006A5157" w:rsidRPr="00676DD6" w:rsidRDefault="006A5157" w:rsidP="006479DF">
            <w:pPr>
              <w:rPr>
                <w:b/>
              </w:rPr>
            </w:pPr>
          </w:p>
          <w:p w14:paraId="164897B0" w14:textId="77777777" w:rsidR="003B0DFE" w:rsidRPr="00676DD6" w:rsidRDefault="003B0DFE" w:rsidP="006479DF">
            <w:pPr>
              <w:rPr>
                <w:b/>
              </w:rPr>
            </w:pPr>
          </w:p>
        </w:tc>
        <w:sdt>
          <w:sdtPr>
            <w:id w:val="88820667"/>
            <w:placeholder>
              <w:docPart w:val="DefaultPlaceholder_1082065160"/>
            </w:placeholder>
            <w:date w:fullDate="2020-10-30T00:00:00Z">
              <w:dateFormat w:val="dd.MM.yyyy"/>
              <w:lid w:val="sk-SK"/>
              <w:storeMappedDataAs w:val="dateTime"/>
              <w:calendar w:val="gregorian"/>
            </w:date>
          </w:sdtPr>
          <w:sdtEndPr/>
          <w:sdtContent>
            <w:tc>
              <w:tcPr>
                <w:tcW w:w="6696" w:type="dxa"/>
                <w:shd w:val="clear" w:color="auto" w:fill="8DB3E2" w:themeFill="text2" w:themeFillTint="66"/>
              </w:tcPr>
              <w:p w14:paraId="79EFFBAC" w14:textId="6119644F" w:rsidR="009836CF" w:rsidRPr="00676DD6" w:rsidRDefault="00346C4D" w:rsidP="006A5157">
                <w:pPr>
                  <w:jc w:val="both"/>
                </w:pPr>
                <w:del w:id="6" w:author="Maroš Varsányi" w:date="2020-10-30T17:21:00Z">
                  <w:r w:rsidDel="002934F7">
                    <w:delText>31.10.2019</w:delText>
                  </w:r>
                </w:del>
                <w:ins w:id="7" w:author="Melinda Vargová" w:date="2020-10-01T13:24:00Z">
                  <w:del w:id="8" w:author="Maroš Varsányi" w:date="2020-10-30T17:21:00Z">
                    <w:r w:rsidR="001100C1" w:rsidDel="002934F7">
                      <w:delText>31.10.2020</w:delText>
                    </w:r>
                  </w:del>
                </w:ins>
                <w:ins w:id="9" w:author="Maroš Varsányi" w:date="2020-10-30T17:21:00Z">
                  <w:r w:rsidR="002934F7">
                    <w:t>30.10.2020</w:t>
                  </w:r>
                </w:ins>
              </w:p>
            </w:tc>
          </w:sdtContent>
        </w:sdt>
      </w:tr>
      <w:tr w:rsidR="009836CF" w:rsidRPr="00676DD6" w14:paraId="7B06032C" w14:textId="77777777" w:rsidTr="00E24D44">
        <w:tc>
          <w:tcPr>
            <w:tcW w:w="2268" w:type="dxa"/>
            <w:shd w:val="clear" w:color="auto" w:fill="8DB3E2" w:themeFill="text2" w:themeFillTint="66"/>
          </w:tcPr>
          <w:p w14:paraId="680036D2" w14:textId="77777777" w:rsidR="009836CF" w:rsidRPr="00676DD6" w:rsidRDefault="009836CF" w:rsidP="006479DF">
            <w:pPr>
              <w:rPr>
                <w:b/>
              </w:rPr>
            </w:pPr>
            <w:r w:rsidRPr="00676DD6">
              <w:rPr>
                <w:b/>
              </w:rPr>
              <w:t>Dátum účinnosti:</w:t>
            </w:r>
          </w:p>
          <w:p w14:paraId="6B44076E" w14:textId="77777777" w:rsidR="006A5157" w:rsidRPr="00676DD6" w:rsidRDefault="006A5157" w:rsidP="006479DF">
            <w:pPr>
              <w:rPr>
                <w:b/>
              </w:rPr>
            </w:pPr>
          </w:p>
          <w:p w14:paraId="2BDDEB71" w14:textId="77777777" w:rsidR="003B0DFE" w:rsidRPr="00676DD6" w:rsidRDefault="003B0DFE" w:rsidP="006479DF">
            <w:pPr>
              <w:rPr>
                <w:b/>
              </w:rPr>
            </w:pPr>
          </w:p>
        </w:tc>
        <w:sdt>
          <w:sdtPr>
            <w:id w:val="-1813329615"/>
            <w:placeholder>
              <w:docPart w:val="A9F731F61A7042F186F5DB555D917909"/>
            </w:placeholder>
            <w:date w:fullDate="2020-10-31T00:00:00Z">
              <w:dateFormat w:val="dd.MM.yyyy"/>
              <w:lid w:val="sk-SK"/>
              <w:storeMappedDataAs w:val="dateTime"/>
              <w:calendar w:val="gregorian"/>
            </w:date>
          </w:sdtPr>
          <w:sdtEndPr/>
          <w:sdtContent>
            <w:tc>
              <w:tcPr>
                <w:tcW w:w="6696" w:type="dxa"/>
                <w:shd w:val="clear" w:color="auto" w:fill="8DB3E2" w:themeFill="text2" w:themeFillTint="66"/>
              </w:tcPr>
              <w:p w14:paraId="7B9E17DA" w14:textId="5AB331D5" w:rsidR="009836CF" w:rsidRPr="00676DD6" w:rsidRDefault="00346C4D" w:rsidP="006A5157">
                <w:pPr>
                  <w:jc w:val="both"/>
                </w:pPr>
                <w:del w:id="10" w:author="Melinda Vargová" w:date="2020-10-01T13:24:00Z">
                  <w:r w:rsidDel="001100C1">
                    <w:delText>31.10.2019</w:delText>
                  </w:r>
                </w:del>
                <w:ins w:id="11" w:author="Melinda Vargová" w:date="2020-10-01T13:24:00Z">
                  <w:r w:rsidR="001100C1">
                    <w:t>31.10.2020</w:t>
                  </w:r>
                </w:ins>
              </w:p>
            </w:tc>
          </w:sdtContent>
        </w:sdt>
      </w:tr>
      <w:tr w:rsidR="009836CF" w:rsidRPr="00676DD6" w14:paraId="5DD4CEFE" w14:textId="77777777" w:rsidTr="00E24D44">
        <w:tc>
          <w:tcPr>
            <w:tcW w:w="2268" w:type="dxa"/>
            <w:shd w:val="clear" w:color="auto" w:fill="8DB3E2" w:themeFill="text2" w:themeFillTint="66"/>
          </w:tcPr>
          <w:p w14:paraId="30B4AE4A" w14:textId="77777777" w:rsidR="009836CF" w:rsidRPr="00676DD6" w:rsidRDefault="009836CF" w:rsidP="006479DF">
            <w:pPr>
              <w:rPr>
                <w:b/>
              </w:rPr>
            </w:pPr>
            <w:r w:rsidRPr="00676DD6">
              <w:rPr>
                <w:b/>
              </w:rPr>
              <w:t>Schválil:</w:t>
            </w:r>
          </w:p>
        </w:tc>
        <w:tc>
          <w:tcPr>
            <w:tcW w:w="6696" w:type="dxa"/>
            <w:shd w:val="clear" w:color="auto" w:fill="8DB3E2" w:themeFill="text2" w:themeFillTint="66"/>
          </w:tcPr>
          <w:p w14:paraId="1E8F17BD" w14:textId="77777777" w:rsidR="003021C5" w:rsidRDefault="003021C5" w:rsidP="003021C5">
            <w:pPr>
              <w:jc w:val="both"/>
              <w:rPr>
                <w:szCs w:val="20"/>
              </w:rPr>
            </w:pPr>
            <w:r>
              <w:rPr>
                <w:szCs w:val="20"/>
              </w:rPr>
              <w:t>JUDr. Denisa Žiláková</w:t>
            </w:r>
          </w:p>
          <w:p w14:paraId="728E72BE" w14:textId="77777777" w:rsidR="00C214B6" w:rsidRPr="00676DD6" w:rsidRDefault="003021C5" w:rsidP="006A5157">
            <w:pPr>
              <w:jc w:val="both"/>
            </w:pPr>
            <w:r w:rsidRPr="003F6BF9">
              <w:rPr>
                <w:szCs w:val="20"/>
              </w:rPr>
              <w:t>generálna riaditeľka sekcie centrálny koordinačný orgán</w:t>
            </w:r>
            <w:r w:rsidRPr="003F6BF9" w:rsidDel="003F6BF9">
              <w:rPr>
                <w:szCs w:val="20"/>
              </w:rPr>
              <w:t xml:space="preserve"> </w:t>
            </w:r>
          </w:p>
        </w:tc>
      </w:tr>
    </w:tbl>
    <w:p w14:paraId="4815DCBC" w14:textId="77777777" w:rsidR="00D61BB6" w:rsidRPr="00676DD6" w:rsidRDefault="00D61BB6" w:rsidP="006479DF"/>
    <w:bookmarkStart w:id="12" w:name="_Toc404872045" w:displacedByCustomXml="next"/>
    <w:bookmarkStart w:id="13" w:name="_Toc404872120" w:displacedByCustomXml="next"/>
    <w:sdt>
      <w:sdtPr>
        <w:rPr>
          <w:rFonts w:ascii="Times New Roman" w:eastAsia="Times New Roman" w:hAnsi="Times New Roman" w:cs="Times New Roman"/>
          <w:b w:val="0"/>
          <w:bCs w:val="0"/>
          <w:color w:val="auto"/>
          <w:sz w:val="36"/>
          <w:szCs w:val="32"/>
        </w:rPr>
        <w:id w:val="-1004741171"/>
        <w:docPartObj>
          <w:docPartGallery w:val="Table of Contents"/>
          <w:docPartUnique/>
        </w:docPartObj>
      </w:sdtPr>
      <w:sdtEndPr>
        <w:rPr>
          <w:sz w:val="24"/>
          <w:szCs w:val="24"/>
        </w:rPr>
      </w:sdtEndPr>
      <w:sdtContent>
        <w:p w14:paraId="09C1F8CF" w14:textId="77777777" w:rsidR="00460F75" w:rsidRPr="009C5CFE" w:rsidRDefault="00460F75">
          <w:pPr>
            <w:pStyle w:val="Hlavikaobsahu"/>
            <w:rPr>
              <w:rFonts w:ascii="Times New Roman" w:hAnsi="Times New Roman" w:cs="Times New Roman"/>
              <w:sz w:val="36"/>
              <w:szCs w:val="32"/>
            </w:rPr>
          </w:pPr>
          <w:r w:rsidRPr="009C5CFE">
            <w:rPr>
              <w:rFonts w:ascii="Times New Roman" w:hAnsi="Times New Roman" w:cs="Times New Roman"/>
              <w:sz w:val="36"/>
              <w:szCs w:val="32"/>
            </w:rPr>
            <w:t>Obsah</w:t>
          </w:r>
        </w:p>
        <w:p w14:paraId="7172CEE0" w14:textId="77777777" w:rsidR="00460F75" w:rsidRPr="00676DD6" w:rsidRDefault="00460F75" w:rsidP="00460F75"/>
        <w:p w14:paraId="56A345F8" w14:textId="35A48565" w:rsidR="00014C9A" w:rsidRDefault="00460F75">
          <w:pPr>
            <w:pStyle w:val="Obsah2"/>
            <w:rPr>
              <w:ins w:id="14" w:author="Branislav Hudec" w:date="2020-10-26T19:46:00Z"/>
              <w:rFonts w:asciiTheme="minorHAnsi" w:eastAsiaTheme="minorEastAsia" w:hAnsiTheme="minorHAnsi" w:cstheme="minorBidi"/>
              <w:noProof/>
              <w:sz w:val="22"/>
              <w:szCs w:val="22"/>
            </w:rPr>
          </w:pPr>
          <w:r w:rsidRPr="00676DD6">
            <w:fldChar w:fldCharType="begin"/>
          </w:r>
          <w:r w:rsidRPr="00676DD6">
            <w:instrText xml:space="preserve"> TOC \o "1-5" \h \z \u </w:instrText>
          </w:r>
          <w:r w:rsidRPr="00676DD6">
            <w:fldChar w:fldCharType="separate"/>
          </w:r>
          <w:ins w:id="15" w:author="Branislav Hudec" w:date="2020-10-26T19:46:00Z">
            <w:r w:rsidR="00014C9A" w:rsidRPr="009677FA">
              <w:rPr>
                <w:rStyle w:val="Hypertextovprepojenie"/>
                <w:noProof/>
              </w:rPr>
              <w:fldChar w:fldCharType="begin"/>
            </w:r>
            <w:r w:rsidR="00014C9A" w:rsidRPr="009677FA">
              <w:rPr>
                <w:rStyle w:val="Hypertextovprepojenie"/>
                <w:noProof/>
              </w:rPr>
              <w:instrText xml:space="preserve"> </w:instrText>
            </w:r>
            <w:r w:rsidR="00014C9A">
              <w:rPr>
                <w:noProof/>
              </w:rPr>
              <w:instrText>HYPERLINK \l "_Toc54633990"</w:instrText>
            </w:r>
            <w:r w:rsidR="00014C9A" w:rsidRPr="009677FA">
              <w:rPr>
                <w:rStyle w:val="Hypertextovprepojenie"/>
                <w:noProof/>
              </w:rPr>
              <w:instrText xml:space="preserve"> </w:instrText>
            </w:r>
            <w:r w:rsidR="00014C9A" w:rsidRPr="009677FA">
              <w:rPr>
                <w:rStyle w:val="Hypertextovprepojenie"/>
                <w:noProof/>
              </w:rPr>
              <w:fldChar w:fldCharType="separate"/>
            </w:r>
            <w:r w:rsidR="00014C9A" w:rsidRPr="009677FA">
              <w:rPr>
                <w:rStyle w:val="Hypertextovprepojenie"/>
                <w:noProof/>
              </w:rPr>
              <w:t>1 Úvod</w:t>
            </w:r>
            <w:r w:rsidR="00014C9A">
              <w:rPr>
                <w:noProof/>
                <w:webHidden/>
              </w:rPr>
              <w:tab/>
            </w:r>
            <w:r w:rsidR="00014C9A">
              <w:rPr>
                <w:noProof/>
                <w:webHidden/>
              </w:rPr>
              <w:fldChar w:fldCharType="begin"/>
            </w:r>
            <w:r w:rsidR="00014C9A">
              <w:rPr>
                <w:noProof/>
                <w:webHidden/>
              </w:rPr>
              <w:instrText xml:space="preserve"> PAGEREF _Toc54633990 \h </w:instrText>
            </w:r>
          </w:ins>
          <w:r w:rsidR="00014C9A">
            <w:rPr>
              <w:noProof/>
              <w:webHidden/>
            </w:rPr>
          </w:r>
          <w:r w:rsidR="00014C9A">
            <w:rPr>
              <w:noProof/>
              <w:webHidden/>
            </w:rPr>
            <w:fldChar w:fldCharType="separate"/>
          </w:r>
          <w:ins w:id="16" w:author="Branislav Hudec" w:date="2020-10-26T19:46:00Z">
            <w:r w:rsidR="00014C9A">
              <w:rPr>
                <w:noProof/>
                <w:webHidden/>
              </w:rPr>
              <w:t>2</w:t>
            </w:r>
            <w:r w:rsidR="00014C9A">
              <w:rPr>
                <w:noProof/>
                <w:webHidden/>
              </w:rPr>
              <w:fldChar w:fldCharType="end"/>
            </w:r>
            <w:r w:rsidR="00014C9A" w:rsidRPr="009677FA">
              <w:rPr>
                <w:rStyle w:val="Hypertextovprepojenie"/>
                <w:noProof/>
              </w:rPr>
              <w:fldChar w:fldCharType="end"/>
            </w:r>
          </w:ins>
        </w:p>
        <w:p w14:paraId="50C02B43" w14:textId="6A1F3DDF" w:rsidR="00014C9A" w:rsidRDefault="00014C9A">
          <w:pPr>
            <w:pStyle w:val="Obsah2"/>
            <w:rPr>
              <w:ins w:id="17" w:author="Branislav Hudec" w:date="2020-10-26T19:46:00Z"/>
              <w:rFonts w:asciiTheme="minorHAnsi" w:eastAsiaTheme="minorEastAsia" w:hAnsiTheme="minorHAnsi" w:cstheme="minorBidi"/>
              <w:noProof/>
              <w:sz w:val="22"/>
              <w:szCs w:val="22"/>
            </w:rPr>
          </w:pPr>
          <w:ins w:id="18" w:author="Branislav Hudec" w:date="2020-10-26T19:46:00Z">
            <w:r w:rsidRPr="009677FA">
              <w:rPr>
                <w:rStyle w:val="Hypertextovprepojenie"/>
                <w:noProof/>
              </w:rPr>
              <w:fldChar w:fldCharType="begin"/>
            </w:r>
            <w:r w:rsidRPr="009677FA">
              <w:rPr>
                <w:rStyle w:val="Hypertextovprepojenie"/>
                <w:noProof/>
              </w:rPr>
              <w:instrText xml:space="preserve"> </w:instrText>
            </w:r>
            <w:r>
              <w:rPr>
                <w:noProof/>
              </w:rPr>
              <w:instrText>HYPERLINK \l "_Toc54633991"</w:instrText>
            </w:r>
            <w:r w:rsidRPr="009677FA">
              <w:rPr>
                <w:rStyle w:val="Hypertextovprepojenie"/>
                <w:noProof/>
              </w:rPr>
              <w:instrText xml:space="preserve"> </w:instrText>
            </w:r>
            <w:r w:rsidRPr="009677FA">
              <w:rPr>
                <w:rStyle w:val="Hypertextovprepojenie"/>
                <w:noProof/>
              </w:rPr>
              <w:fldChar w:fldCharType="separate"/>
            </w:r>
            <w:r w:rsidRPr="009677FA">
              <w:rPr>
                <w:rStyle w:val="Hypertextovprepojenie"/>
                <w:noProof/>
              </w:rPr>
              <w:t>2 Všeobecné ustanovenia</w:t>
            </w:r>
            <w:r>
              <w:rPr>
                <w:noProof/>
                <w:webHidden/>
              </w:rPr>
              <w:tab/>
            </w:r>
            <w:r>
              <w:rPr>
                <w:noProof/>
                <w:webHidden/>
              </w:rPr>
              <w:fldChar w:fldCharType="begin"/>
            </w:r>
            <w:r>
              <w:rPr>
                <w:noProof/>
                <w:webHidden/>
              </w:rPr>
              <w:instrText xml:space="preserve"> PAGEREF _Toc54633991 \h </w:instrText>
            </w:r>
          </w:ins>
          <w:r>
            <w:rPr>
              <w:noProof/>
              <w:webHidden/>
            </w:rPr>
          </w:r>
          <w:r>
            <w:rPr>
              <w:noProof/>
              <w:webHidden/>
            </w:rPr>
            <w:fldChar w:fldCharType="separate"/>
          </w:r>
          <w:ins w:id="19" w:author="Branislav Hudec" w:date="2020-10-26T19:46:00Z">
            <w:r>
              <w:rPr>
                <w:noProof/>
                <w:webHidden/>
              </w:rPr>
              <w:t>3</w:t>
            </w:r>
            <w:r>
              <w:rPr>
                <w:noProof/>
                <w:webHidden/>
              </w:rPr>
              <w:fldChar w:fldCharType="end"/>
            </w:r>
            <w:r w:rsidRPr="009677FA">
              <w:rPr>
                <w:rStyle w:val="Hypertextovprepojenie"/>
                <w:noProof/>
              </w:rPr>
              <w:fldChar w:fldCharType="end"/>
            </w:r>
          </w:ins>
        </w:p>
        <w:p w14:paraId="77487FF4" w14:textId="7DE4CC58" w:rsidR="00014C9A" w:rsidRDefault="00014C9A">
          <w:pPr>
            <w:pStyle w:val="Obsah2"/>
            <w:rPr>
              <w:ins w:id="20" w:author="Branislav Hudec" w:date="2020-10-26T19:46:00Z"/>
              <w:rFonts w:asciiTheme="minorHAnsi" w:eastAsiaTheme="minorEastAsia" w:hAnsiTheme="minorHAnsi" w:cstheme="minorBidi"/>
              <w:noProof/>
              <w:sz w:val="22"/>
              <w:szCs w:val="22"/>
            </w:rPr>
          </w:pPr>
          <w:ins w:id="21" w:author="Branislav Hudec" w:date="2020-10-26T19:46:00Z">
            <w:r w:rsidRPr="009677FA">
              <w:rPr>
                <w:rStyle w:val="Hypertextovprepojenie"/>
                <w:noProof/>
              </w:rPr>
              <w:fldChar w:fldCharType="begin"/>
            </w:r>
            <w:r w:rsidRPr="009677FA">
              <w:rPr>
                <w:rStyle w:val="Hypertextovprepojenie"/>
                <w:noProof/>
              </w:rPr>
              <w:instrText xml:space="preserve"> </w:instrText>
            </w:r>
            <w:r>
              <w:rPr>
                <w:noProof/>
              </w:rPr>
              <w:instrText>HYPERLINK \l "_Toc54633992"</w:instrText>
            </w:r>
            <w:r w:rsidRPr="009677FA">
              <w:rPr>
                <w:rStyle w:val="Hypertextovprepojenie"/>
                <w:noProof/>
              </w:rPr>
              <w:instrText xml:space="preserve"> </w:instrText>
            </w:r>
            <w:r w:rsidRPr="009677FA">
              <w:rPr>
                <w:rStyle w:val="Hypertextovprepojenie"/>
                <w:noProof/>
              </w:rPr>
              <w:fldChar w:fldCharType="separate"/>
            </w:r>
            <w:r w:rsidRPr="009677FA">
              <w:rPr>
                <w:rStyle w:val="Hypertextovprepojenie"/>
                <w:noProof/>
              </w:rPr>
              <w:t>3 Kontrola/finančná kontrola zákaziek zadávaných na základe rámcovej dohody, uzavretej ako výsledok verejného obstarávania</w:t>
            </w:r>
            <w:r>
              <w:rPr>
                <w:noProof/>
                <w:webHidden/>
              </w:rPr>
              <w:tab/>
            </w:r>
            <w:r>
              <w:rPr>
                <w:noProof/>
                <w:webHidden/>
              </w:rPr>
              <w:fldChar w:fldCharType="begin"/>
            </w:r>
            <w:r>
              <w:rPr>
                <w:noProof/>
                <w:webHidden/>
              </w:rPr>
              <w:instrText xml:space="preserve"> PAGEREF _Toc54633992 \h </w:instrText>
            </w:r>
          </w:ins>
          <w:r>
            <w:rPr>
              <w:noProof/>
              <w:webHidden/>
            </w:rPr>
          </w:r>
          <w:r>
            <w:rPr>
              <w:noProof/>
              <w:webHidden/>
            </w:rPr>
            <w:fldChar w:fldCharType="separate"/>
          </w:r>
          <w:ins w:id="22" w:author="Branislav Hudec" w:date="2020-10-26T19:46:00Z">
            <w:r>
              <w:rPr>
                <w:noProof/>
                <w:webHidden/>
              </w:rPr>
              <w:t>5</w:t>
            </w:r>
            <w:r>
              <w:rPr>
                <w:noProof/>
                <w:webHidden/>
              </w:rPr>
              <w:fldChar w:fldCharType="end"/>
            </w:r>
            <w:r w:rsidRPr="009677FA">
              <w:rPr>
                <w:rStyle w:val="Hypertextovprepojenie"/>
                <w:noProof/>
              </w:rPr>
              <w:fldChar w:fldCharType="end"/>
            </w:r>
          </w:ins>
        </w:p>
        <w:p w14:paraId="3361B2F2" w14:textId="79DDA00D" w:rsidR="00014C9A" w:rsidRDefault="00014C9A">
          <w:pPr>
            <w:pStyle w:val="Obsah2"/>
            <w:rPr>
              <w:ins w:id="23" w:author="Branislav Hudec" w:date="2020-10-26T19:46:00Z"/>
              <w:rFonts w:asciiTheme="minorHAnsi" w:eastAsiaTheme="minorEastAsia" w:hAnsiTheme="minorHAnsi" w:cstheme="minorBidi"/>
              <w:noProof/>
              <w:sz w:val="22"/>
              <w:szCs w:val="22"/>
            </w:rPr>
          </w:pPr>
          <w:ins w:id="24" w:author="Branislav Hudec" w:date="2020-10-26T19:46:00Z">
            <w:r w:rsidRPr="009677FA">
              <w:rPr>
                <w:rStyle w:val="Hypertextovprepojenie"/>
                <w:noProof/>
              </w:rPr>
              <w:fldChar w:fldCharType="begin"/>
            </w:r>
            <w:r w:rsidRPr="009677FA">
              <w:rPr>
                <w:rStyle w:val="Hypertextovprepojenie"/>
                <w:noProof/>
              </w:rPr>
              <w:instrText xml:space="preserve"> </w:instrText>
            </w:r>
            <w:r>
              <w:rPr>
                <w:noProof/>
              </w:rPr>
              <w:instrText>HYPERLINK \l "_Toc54633993"</w:instrText>
            </w:r>
            <w:r w:rsidRPr="009677FA">
              <w:rPr>
                <w:rStyle w:val="Hypertextovprepojenie"/>
                <w:noProof/>
              </w:rPr>
              <w:instrText xml:space="preserve"> </w:instrText>
            </w:r>
            <w:r w:rsidRPr="009677FA">
              <w:rPr>
                <w:rStyle w:val="Hypertextovprepojenie"/>
                <w:noProof/>
              </w:rPr>
              <w:fldChar w:fldCharType="separate"/>
            </w:r>
            <w:r w:rsidRPr="009677FA">
              <w:rPr>
                <w:rStyle w:val="Hypertextovprepojenie"/>
                <w:noProof/>
              </w:rPr>
              <w:t>4 Kontrola/finančná kontrola dynamického nákupného systému a  zákaziek zadávaných v rámci dynamického nákupného systému</w:t>
            </w:r>
            <w:r>
              <w:rPr>
                <w:noProof/>
                <w:webHidden/>
              </w:rPr>
              <w:tab/>
            </w:r>
            <w:r>
              <w:rPr>
                <w:noProof/>
                <w:webHidden/>
              </w:rPr>
              <w:fldChar w:fldCharType="begin"/>
            </w:r>
            <w:r>
              <w:rPr>
                <w:noProof/>
                <w:webHidden/>
              </w:rPr>
              <w:instrText xml:space="preserve"> PAGEREF _Toc54633993 \h </w:instrText>
            </w:r>
          </w:ins>
          <w:r>
            <w:rPr>
              <w:noProof/>
              <w:webHidden/>
            </w:rPr>
          </w:r>
          <w:r>
            <w:rPr>
              <w:noProof/>
              <w:webHidden/>
            </w:rPr>
            <w:fldChar w:fldCharType="separate"/>
          </w:r>
          <w:ins w:id="25" w:author="Branislav Hudec" w:date="2020-10-26T19:46:00Z">
            <w:r>
              <w:rPr>
                <w:noProof/>
                <w:webHidden/>
              </w:rPr>
              <w:t>7</w:t>
            </w:r>
            <w:r>
              <w:rPr>
                <w:noProof/>
                <w:webHidden/>
              </w:rPr>
              <w:fldChar w:fldCharType="end"/>
            </w:r>
            <w:r w:rsidRPr="009677FA">
              <w:rPr>
                <w:rStyle w:val="Hypertextovprepojenie"/>
                <w:noProof/>
              </w:rPr>
              <w:fldChar w:fldCharType="end"/>
            </w:r>
          </w:ins>
        </w:p>
        <w:p w14:paraId="461AB8C4" w14:textId="4B80CDCB" w:rsidR="00014C9A" w:rsidRDefault="00014C9A">
          <w:pPr>
            <w:pStyle w:val="Obsah2"/>
            <w:rPr>
              <w:ins w:id="26" w:author="Branislav Hudec" w:date="2020-10-26T19:46:00Z"/>
              <w:rFonts w:asciiTheme="minorHAnsi" w:eastAsiaTheme="minorEastAsia" w:hAnsiTheme="minorHAnsi" w:cstheme="minorBidi"/>
              <w:noProof/>
              <w:sz w:val="22"/>
              <w:szCs w:val="22"/>
            </w:rPr>
          </w:pPr>
          <w:ins w:id="27" w:author="Branislav Hudec" w:date="2020-10-26T19:46:00Z">
            <w:r w:rsidRPr="009677FA">
              <w:rPr>
                <w:rStyle w:val="Hypertextovprepojenie"/>
                <w:noProof/>
              </w:rPr>
              <w:fldChar w:fldCharType="begin"/>
            </w:r>
            <w:r w:rsidRPr="009677FA">
              <w:rPr>
                <w:rStyle w:val="Hypertextovprepojenie"/>
                <w:noProof/>
              </w:rPr>
              <w:instrText xml:space="preserve"> </w:instrText>
            </w:r>
            <w:r>
              <w:rPr>
                <w:noProof/>
              </w:rPr>
              <w:instrText>HYPERLINK \l "_Toc54633998"</w:instrText>
            </w:r>
            <w:r w:rsidRPr="009677FA">
              <w:rPr>
                <w:rStyle w:val="Hypertextovprepojenie"/>
                <w:noProof/>
              </w:rPr>
              <w:instrText xml:space="preserve"> </w:instrText>
            </w:r>
            <w:r w:rsidRPr="009677FA">
              <w:rPr>
                <w:rStyle w:val="Hypertextovprepojenie"/>
                <w:noProof/>
              </w:rPr>
              <w:fldChar w:fldCharType="separate"/>
            </w:r>
            <w:r w:rsidRPr="009677FA">
              <w:rPr>
                <w:rStyle w:val="Hypertextovprepojenie"/>
                <w:noProof/>
              </w:rPr>
              <w:t>5 Určovanie finančných opráv, ktoré má riadiaci orgán uplatňovať pri kontrole zákaziek zadávaných na základe rámcovej dohody a zákaziek zadávaných v rámci dynamického nákupného systému</w:t>
            </w:r>
            <w:r>
              <w:rPr>
                <w:noProof/>
                <w:webHidden/>
              </w:rPr>
              <w:tab/>
            </w:r>
            <w:r>
              <w:rPr>
                <w:noProof/>
                <w:webHidden/>
              </w:rPr>
              <w:fldChar w:fldCharType="begin"/>
            </w:r>
            <w:r>
              <w:rPr>
                <w:noProof/>
                <w:webHidden/>
              </w:rPr>
              <w:instrText xml:space="preserve"> PAGEREF _Toc54633998 \h </w:instrText>
            </w:r>
          </w:ins>
          <w:r>
            <w:rPr>
              <w:noProof/>
              <w:webHidden/>
            </w:rPr>
          </w:r>
          <w:r>
            <w:rPr>
              <w:noProof/>
              <w:webHidden/>
            </w:rPr>
            <w:fldChar w:fldCharType="separate"/>
          </w:r>
          <w:ins w:id="28" w:author="Branislav Hudec" w:date="2020-10-26T19:46:00Z">
            <w:r>
              <w:rPr>
                <w:noProof/>
                <w:webHidden/>
              </w:rPr>
              <w:t>10</w:t>
            </w:r>
            <w:r>
              <w:rPr>
                <w:noProof/>
                <w:webHidden/>
              </w:rPr>
              <w:fldChar w:fldCharType="end"/>
            </w:r>
            <w:r w:rsidRPr="009677FA">
              <w:rPr>
                <w:rStyle w:val="Hypertextovprepojenie"/>
                <w:noProof/>
              </w:rPr>
              <w:fldChar w:fldCharType="end"/>
            </w:r>
          </w:ins>
        </w:p>
        <w:p w14:paraId="0A2F22A7" w14:textId="64EDB3D0" w:rsidR="00014C9A" w:rsidRDefault="00014C9A">
          <w:pPr>
            <w:pStyle w:val="Obsah2"/>
            <w:rPr>
              <w:ins w:id="29" w:author="Branislav Hudec" w:date="2020-10-26T19:46:00Z"/>
              <w:rFonts w:asciiTheme="minorHAnsi" w:eastAsiaTheme="minorEastAsia" w:hAnsiTheme="minorHAnsi" w:cstheme="minorBidi"/>
              <w:noProof/>
              <w:sz w:val="22"/>
              <w:szCs w:val="22"/>
            </w:rPr>
          </w:pPr>
          <w:ins w:id="30" w:author="Branislav Hudec" w:date="2020-10-26T19:46:00Z">
            <w:r w:rsidRPr="009677FA">
              <w:rPr>
                <w:rStyle w:val="Hypertextovprepojenie"/>
                <w:noProof/>
              </w:rPr>
              <w:fldChar w:fldCharType="begin"/>
            </w:r>
            <w:r w:rsidRPr="009677FA">
              <w:rPr>
                <w:rStyle w:val="Hypertextovprepojenie"/>
                <w:noProof/>
              </w:rPr>
              <w:instrText xml:space="preserve"> </w:instrText>
            </w:r>
            <w:r>
              <w:rPr>
                <w:noProof/>
              </w:rPr>
              <w:instrText>HYPERLINK \l "_Toc54633999"</w:instrText>
            </w:r>
            <w:r w:rsidRPr="009677FA">
              <w:rPr>
                <w:rStyle w:val="Hypertextovprepojenie"/>
                <w:noProof/>
              </w:rPr>
              <w:instrText xml:space="preserve"> </w:instrText>
            </w:r>
            <w:r w:rsidRPr="009677FA">
              <w:rPr>
                <w:rStyle w:val="Hypertextovprepojenie"/>
                <w:noProof/>
              </w:rPr>
              <w:fldChar w:fldCharType="separate"/>
            </w:r>
            <w:r w:rsidRPr="009677FA">
              <w:rPr>
                <w:rStyle w:val="Hypertextovprepojenie"/>
                <w:noProof/>
              </w:rPr>
              <w:t>6 Záverečné ustanovenia</w:t>
            </w:r>
            <w:r>
              <w:rPr>
                <w:noProof/>
                <w:webHidden/>
              </w:rPr>
              <w:tab/>
            </w:r>
            <w:r>
              <w:rPr>
                <w:noProof/>
                <w:webHidden/>
              </w:rPr>
              <w:fldChar w:fldCharType="begin"/>
            </w:r>
            <w:r>
              <w:rPr>
                <w:noProof/>
                <w:webHidden/>
              </w:rPr>
              <w:instrText xml:space="preserve"> PAGEREF _Toc54633999 \h </w:instrText>
            </w:r>
          </w:ins>
          <w:r>
            <w:rPr>
              <w:noProof/>
              <w:webHidden/>
            </w:rPr>
          </w:r>
          <w:r>
            <w:rPr>
              <w:noProof/>
              <w:webHidden/>
            </w:rPr>
            <w:fldChar w:fldCharType="separate"/>
          </w:r>
          <w:ins w:id="31" w:author="Branislav Hudec" w:date="2020-10-26T19:46:00Z">
            <w:r>
              <w:rPr>
                <w:noProof/>
                <w:webHidden/>
              </w:rPr>
              <w:t>11</w:t>
            </w:r>
            <w:r>
              <w:rPr>
                <w:noProof/>
                <w:webHidden/>
              </w:rPr>
              <w:fldChar w:fldCharType="end"/>
            </w:r>
            <w:r w:rsidRPr="009677FA">
              <w:rPr>
                <w:rStyle w:val="Hypertextovprepojenie"/>
                <w:noProof/>
              </w:rPr>
              <w:fldChar w:fldCharType="end"/>
            </w:r>
          </w:ins>
        </w:p>
        <w:p w14:paraId="08848039" w14:textId="05FD0486" w:rsidR="007B6929" w:rsidDel="009A6A95" w:rsidRDefault="007B6929">
          <w:pPr>
            <w:pStyle w:val="Obsah2"/>
            <w:rPr>
              <w:del w:id="32" w:author="Branislav Hudec" w:date="2020-10-06T22:48:00Z"/>
              <w:rFonts w:asciiTheme="minorHAnsi" w:eastAsiaTheme="minorEastAsia" w:hAnsiTheme="minorHAnsi" w:cstheme="minorBidi"/>
              <w:noProof/>
              <w:sz w:val="22"/>
              <w:szCs w:val="22"/>
            </w:rPr>
          </w:pPr>
          <w:del w:id="33" w:author="Branislav Hudec" w:date="2020-10-06T22:48:00Z">
            <w:r w:rsidRPr="009A6A95" w:rsidDel="009A6A95">
              <w:rPr>
                <w:rPrChange w:id="34" w:author="Branislav Hudec" w:date="2020-10-06T22:48:00Z">
                  <w:rPr>
                    <w:rStyle w:val="Hypertextovprepojenie"/>
                    <w:noProof/>
                  </w:rPr>
                </w:rPrChange>
              </w:rPr>
              <w:delText>1 Úvod</w:delText>
            </w:r>
            <w:r w:rsidDel="009A6A95">
              <w:rPr>
                <w:noProof/>
                <w:webHidden/>
              </w:rPr>
              <w:tab/>
              <w:delText>2</w:delText>
            </w:r>
          </w:del>
        </w:p>
        <w:p w14:paraId="5E37B0FE" w14:textId="2ECBE0C3" w:rsidR="007B6929" w:rsidDel="009A6A95" w:rsidRDefault="007B6929">
          <w:pPr>
            <w:pStyle w:val="Obsah2"/>
            <w:rPr>
              <w:del w:id="35" w:author="Branislav Hudec" w:date="2020-10-06T22:48:00Z"/>
              <w:rFonts w:asciiTheme="minorHAnsi" w:eastAsiaTheme="minorEastAsia" w:hAnsiTheme="minorHAnsi" w:cstheme="minorBidi"/>
              <w:noProof/>
              <w:sz w:val="22"/>
              <w:szCs w:val="22"/>
            </w:rPr>
          </w:pPr>
          <w:del w:id="36" w:author="Branislav Hudec" w:date="2020-10-06T22:48:00Z">
            <w:r w:rsidRPr="009A6A95" w:rsidDel="009A6A95">
              <w:rPr>
                <w:rPrChange w:id="37" w:author="Branislav Hudec" w:date="2020-10-06T22:48:00Z">
                  <w:rPr>
                    <w:rStyle w:val="Hypertextovprepojenie"/>
                    <w:noProof/>
                  </w:rPr>
                </w:rPrChange>
              </w:rPr>
              <w:delText>2 Všeobecné ustanovenia</w:delText>
            </w:r>
            <w:r w:rsidDel="009A6A95">
              <w:rPr>
                <w:noProof/>
                <w:webHidden/>
              </w:rPr>
              <w:tab/>
              <w:delText>3</w:delText>
            </w:r>
          </w:del>
        </w:p>
        <w:p w14:paraId="198DF983" w14:textId="1FA225A8" w:rsidR="007B6929" w:rsidDel="009A6A95" w:rsidRDefault="007B6929">
          <w:pPr>
            <w:pStyle w:val="Obsah2"/>
            <w:rPr>
              <w:del w:id="38" w:author="Branislav Hudec" w:date="2020-10-06T22:48:00Z"/>
              <w:rFonts w:asciiTheme="minorHAnsi" w:eastAsiaTheme="minorEastAsia" w:hAnsiTheme="minorHAnsi" w:cstheme="minorBidi"/>
              <w:noProof/>
              <w:sz w:val="22"/>
              <w:szCs w:val="22"/>
            </w:rPr>
          </w:pPr>
          <w:del w:id="39" w:author="Branislav Hudec" w:date="2020-10-06T22:48:00Z">
            <w:r w:rsidRPr="009A6A95" w:rsidDel="009A6A95">
              <w:rPr>
                <w:rPrChange w:id="40" w:author="Branislav Hudec" w:date="2020-10-06T22:48:00Z">
                  <w:rPr>
                    <w:rStyle w:val="Hypertextovprepojenie"/>
                    <w:noProof/>
                  </w:rPr>
                </w:rPrChange>
              </w:rPr>
              <w:delText>3 Kontrola/finančná kontrola zákaziek zadávaných na základe rámcovej dohody, uzavretej ako výsledok verejného obstarávania</w:delText>
            </w:r>
            <w:r w:rsidDel="009A6A95">
              <w:rPr>
                <w:noProof/>
                <w:webHidden/>
              </w:rPr>
              <w:tab/>
              <w:delText>5</w:delText>
            </w:r>
          </w:del>
        </w:p>
        <w:p w14:paraId="76A9C604" w14:textId="77411ED9" w:rsidR="007B6929" w:rsidDel="009A6A95" w:rsidRDefault="007B6929">
          <w:pPr>
            <w:pStyle w:val="Obsah2"/>
            <w:rPr>
              <w:del w:id="41" w:author="Branislav Hudec" w:date="2020-10-06T22:48:00Z"/>
              <w:rFonts w:asciiTheme="minorHAnsi" w:eastAsiaTheme="minorEastAsia" w:hAnsiTheme="minorHAnsi" w:cstheme="minorBidi"/>
              <w:noProof/>
              <w:sz w:val="22"/>
              <w:szCs w:val="22"/>
            </w:rPr>
          </w:pPr>
          <w:del w:id="42" w:author="Branislav Hudec" w:date="2020-10-06T22:48:00Z">
            <w:r w:rsidRPr="009A6A95" w:rsidDel="009A6A95">
              <w:rPr>
                <w:rPrChange w:id="43" w:author="Branislav Hudec" w:date="2020-10-06T22:48:00Z">
                  <w:rPr>
                    <w:rStyle w:val="Hypertextovprepojenie"/>
                    <w:noProof/>
                  </w:rPr>
                </w:rPrChange>
              </w:rPr>
              <w:delText>4 Kontrola/finančná kontrola dynamického nákupného systému a  zákaziek zadávaných v rámci dynamického nákupného systému</w:delText>
            </w:r>
            <w:r w:rsidDel="009A6A95">
              <w:rPr>
                <w:noProof/>
                <w:webHidden/>
              </w:rPr>
              <w:tab/>
              <w:delText>7</w:delText>
            </w:r>
          </w:del>
        </w:p>
        <w:p w14:paraId="6A1E86D4" w14:textId="67149B59" w:rsidR="007B6929" w:rsidDel="009A6A95" w:rsidRDefault="007B6929">
          <w:pPr>
            <w:pStyle w:val="Obsah2"/>
            <w:rPr>
              <w:del w:id="44" w:author="Branislav Hudec" w:date="2020-10-06T22:48:00Z"/>
              <w:rFonts w:asciiTheme="minorHAnsi" w:eastAsiaTheme="minorEastAsia" w:hAnsiTheme="minorHAnsi" w:cstheme="minorBidi"/>
              <w:noProof/>
              <w:sz w:val="22"/>
              <w:szCs w:val="22"/>
            </w:rPr>
          </w:pPr>
          <w:del w:id="45" w:author="Branislav Hudec" w:date="2020-10-06T22:48:00Z">
            <w:r w:rsidRPr="009A6A95" w:rsidDel="009A6A95">
              <w:rPr>
                <w:rPrChange w:id="46" w:author="Branislav Hudec" w:date="2020-10-06T22:48:00Z">
                  <w:rPr>
                    <w:rStyle w:val="Hypertextovprepojenie"/>
                    <w:noProof/>
                  </w:rPr>
                </w:rPrChange>
              </w:rPr>
              <w:delText>5 Určovanie finančných opráv, ktoré má riadiaci orgán uplatňovať pri kontrole zákaziek zadávaných na základe rámcovej dohody a zákaziek zadávaných v rámci dynamického nákupného systému</w:delText>
            </w:r>
            <w:r w:rsidDel="009A6A95">
              <w:rPr>
                <w:noProof/>
                <w:webHidden/>
              </w:rPr>
              <w:tab/>
              <w:delText>10</w:delText>
            </w:r>
          </w:del>
        </w:p>
        <w:p w14:paraId="30276B21" w14:textId="064B0E93" w:rsidR="007B6929" w:rsidDel="009A6A95" w:rsidRDefault="007B6929">
          <w:pPr>
            <w:pStyle w:val="Obsah2"/>
            <w:rPr>
              <w:del w:id="47" w:author="Branislav Hudec" w:date="2020-10-06T22:48:00Z"/>
              <w:rFonts w:asciiTheme="minorHAnsi" w:eastAsiaTheme="minorEastAsia" w:hAnsiTheme="minorHAnsi" w:cstheme="minorBidi"/>
              <w:noProof/>
              <w:sz w:val="22"/>
              <w:szCs w:val="22"/>
            </w:rPr>
          </w:pPr>
          <w:del w:id="48" w:author="Branislav Hudec" w:date="2020-10-06T22:48:00Z">
            <w:r w:rsidRPr="009A6A95" w:rsidDel="009A6A95">
              <w:rPr>
                <w:rPrChange w:id="49" w:author="Branislav Hudec" w:date="2020-10-06T22:48:00Z">
                  <w:rPr>
                    <w:rStyle w:val="Hypertextovprepojenie"/>
                    <w:noProof/>
                  </w:rPr>
                </w:rPrChange>
              </w:rPr>
              <w:delText>6 Záverečné ustanovenia</w:delText>
            </w:r>
            <w:r w:rsidDel="009A6A95">
              <w:rPr>
                <w:noProof/>
                <w:webHidden/>
              </w:rPr>
              <w:tab/>
              <w:delText>11</w:delText>
            </w:r>
          </w:del>
        </w:p>
        <w:p w14:paraId="52C6A42C" w14:textId="70EF835B" w:rsidR="00460F75" w:rsidRPr="00676DD6" w:rsidRDefault="00460F75">
          <w:r w:rsidRPr="00676DD6">
            <w:fldChar w:fldCharType="end"/>
          </w:r>
        </w:p>
      </w:sdtContent>
    </w:sdt>
    <w:p w14:paraId="2994FE42" w14:textId="77777777" w:rsidR="00364A34" w:rsidRPr="00BB54F6" w:rsidRDefault="005137A5" w:rsidP="00545474">
      <w:pPr>
        <w:pStyle w:val="ZakladnystylChar"/>
        <w:tabs>
          <w:tab w:val="left" w:pos="1440"/>
        </w:tabs>
        <w:spacing w:line="288" w:lineRule="auto"/>
        <w:ind w:left="2160" w:hanging="2160"/>
      </w:pPr>
      <w:r w:rsidRPr="00BB54F6">
        <w:t>Zoznam použitých skratiek:</w:t>
      </w:r>
    </w:p>
    <w:p w14:paraId="53EAEE63" w14:textId="77777777" w:rsidR="00364A34" w:rsidRPr="00BB54F6" w:rsidRDefault="00364A34" w:rsidP="00364A34">
      <w:pPr>
        <w:pStyle w:val="ZakladnystylChar"/>
        <w:tabs>
          <w:tab w:val="left" w:pos="1440"/>
        </w:tabs>
        <w:spacing w:line="288" w:lineRule="auto"/>
        <w:ind w:left="2160" w:hanging="2160"/>
      </w:pPr>
      <w:r w:rsidRPr="00BB54F6">
        <w:t xml:space="preserve">CKO </w:t>
      </w:r>
      <w:r w:rsidRPr="00BB54F6">
        <w:tab/>
        <w:t>Centrálny koordinačný orgán</w:t>
      </w:r>
    </w:p>
    <w:p w14:paraId="76C81F95" w14:textId="77777777" w:rsidR="00211443" w:rsidRPr="00BB54F6" w:rsidRDefault="00211443" w:rsidP="00211443">
      <w:pPr>
        <w:pStyle w:val="ZakladnystylChar"/>
        <w:tabs>
          <w:tab w:val="left" w:pos="1440"/>
        </w:tabs>
        <w:spacing w:line="288" w:lineRule="auto"/>
        <w:ind w:left="2160" w:hanging="2160"/>
      </w:pPr>
      <w:r w:rsidRPr="00BB54F6">
        <w:t>EFRR</w:t>
      </w:r>
      <w:r w:rsidRPr="00BB54F6">
        <w:tab/>
        <w:t>Európsky fond regionálneho rozvoja</w:t>
      </w:r>
    </w:p>
    <w:p w14:paraId="76708C3D" w14:textId="77777777" w:rsidR="00211443" w:rsidRPr="00BB54F6" w:rsidRDefault="00211443" w:rsidP="00211443">
      <w:pPr>
        <w:pStyle w:val="ZakladnystylChar"/>
        <w:tabs>
          <w:tab w:val="left" w:pos="1440"/>
        </w:tabs>
        <w:spacing w:line="288" w:lineRule="auto"/>
        <w:ind w:left="2160" w:hanging="2160"/>
      </w:pPr>
      <w:r w:rsidRPr="00BB54F6">
        <w:t>EK</w:t>
      </w:r>
      <w:r w:rsidRPr="00BB54F6">
        <w:tab/>
        <w:t xml:space="preserve">Európska komisia </w:t>
      </w:r>
    </w:p>
    <w:p w14:paraId="56C0FCC4" w14:textId="77777777" w:rsidR="00211443" w:rsidRPr="00BB54F6" w:rsidRDefault="00211443" w:rsidP="00211443">
      <w:pPr>
        <w:pStyle w:val="ZakladnystylChar"/>
        <w:tabs>
          <w:tab w:val="left" w:pos="1440"/>
        </w:tabs>
        <w:spacing w:line="288" w:lineRule="auto"/>
        <w:ind w:left="2160" w:hanging="2160"/>
      </w:pPr>
      <w:r w:rsidRPr="00BB54F6">
        <w:t>ENRF</w:t>
      </w:r>
      <w:r w:rsidRPr="00BB54F6">
        <w:tab/>
        <w:t>Európsky námorný a rybársky fond</w:t>
      </w:r>
    </w:p>
    <w:p w14:paraId="44ADC7BD" w14:textId="77777777" w:rsidR="00211443" w:rsidRPr="00BB54F6" w:rsidRDefault="00211443" w:rsidP="00211443">
      <w:pPr>
        <w:pStyle w:val="ZakladnystylChar"/>
        <w:tabs>
          <w:tab w:val="left" w:pos="1440"/>
        </w:tabs>
        <w:spacing w:line="288" w:lineRule="auto"/>
        <w:ind w:left="2160" w:hanging="2160"/>
      </w:pPr>
      <w:r w:rsidRPr="00BB54F6">
        <w:t>ES</w:t>
      </w:r>
      <w:r w:rsidRPr="00BB54F6">
        <w:tab/>
        <w:t>Európske spoločenstvo</w:t>
      </w:r>
    </w:p>
    <w:p w14:paraId="59D48403" w14:textId="77777777" w:rsidR="00211443" w:rsidRPr="00BB54F6" w:rsidRDefault="00211443" w:rsidP="00211443">
      <w:pPr>
        <w:pStyle w:val="ZakladnystylChar"/>
        <w:tabs>
          <w:tab w:val="left" w:pos="1440"/>
          <w:tab w:val="left" w:pos="5368"/>
        </w:tabs>
        <w:spacing w:line="288" w:lineRule="auto"/>
        <w:ind w:left="2160" w:hanging="2160"/>
      </w:pPr>
      <w:r w:rsidRPr="00BB54F6">
        <w:t>ESF</w:t>
      </w:r>
      <w:r w:rsidRPr="00BB54F6">
        <w:tab/>
        <w:t xml:space="preserve">Európsky sociálny fond </w:t>
      </w:r>
    </w:p>
    <w:p w14:paraId="48D94593" w14:textId="77777777" w:rsidR="00211443" w:rsidRPr="00BB54F6" w:rsidRDefault="00211443" w:rsidP="00211443">
      <w:pPr>
        <w:pStyle w:val="ZakladnystylChar"/>
        <w:tabs>
          <w:tab w:val="left" w:pos="1440"/>
          <w:tab w:val="left" w:pos="5368"/>
        </w:tabs>
        <w:spacing w:line="288" w:lineRule="auto"/>
        <w:ind w:left="2160" w:hanging="2160"/>
      </w:pPr>
      <w:r w:rsidRPr="00BB54F6">
        <w:t>EŠIF</w:t>
      </w:r>
      <w:r w:rsidRPr="00BB54F6">
        <w:tab/>
        <w:t>Európske štrukturálne a investičné fondy</w:t>
      </w:r>
    </w:p>
    <w:p w14:paraId="524EF41D" w14:textId="77777777" w:rsidR="00211443" w:rsidRPr="00BB54F6" w:rsidRDefault="00211443" w:rsidP="00211443">
      <w:pPr>
        <w:pStyle w:val="ZakladnystylChar"/>
        <w:tabs>
          <w:tab w:val="left" w:pos="1440"/>
        </w:tabs>
        <w:spacing w:line="288" w:lineRule="auto"/>
        <w:ind w:left="2160" w:hanging="2160"/>
      </w:pPr>
      <w:r w:rsidRPr="00BB54F6">
        <w:t>EÚ</w:t>
      </w:r>
      <w:r w:rsidRPr="00BB54F6">
        <w:tab/>
        <w:t>Európska únia</w:t>
      </w:r>
    </w:p>
    <w:p w14:paraId="39F7E2F6" w14:textId="77777777" w:rsidR="00211443" w:rsidRPr="00BB54F6" w:rsidRDefault="00211443" w:rsidP="00211443">
      <w:pPr>
        <w:pStyle w:val="ZakladnystylChar"/>
        <w:tabs>
          <w:tab w:val="left" w:pos="1440"/>
        </w:tabs>
        <w:spacing w:line="288" w:lineRule="auto"/>
        <w:ind w:left="2160" w:hanging="2160"/>
      </w:pPr>
      <w:r w:rsidRPr="00BB54F6">
        <w:t>EÚS</w:t>
      </w:r>
      <w:r w:rsidRPr="00BB54F6">
        <w:tab/>
        <w:t>Európska územná spolupráca</w:t>
      </w:r>
    </w:p>
    <w:p w14:paraId="75CADCD1" w14:textId="77777777" w:rsidR="00211443" w:rsidRPr="00BB54F6" w:rsidRDefault="00211443" w:rsidP="00211443">
      <w:pPr>
        <w:pStyle w:val="ZakladnystylChar"/>
        <w:tabs>
          <w:tab w:val="left" w:pos="1440"/>
        </w:tabs>
        <w:spacing w:line="288" w:lineRule="auto"/>
        <w:ind w:left="2160" w:hanging="2160"/>
      </w:pPr>
      <w:r w:rsidRPr="00BB54F6">
        <w:t>KF</w:t>
      </w:r>
      <w:r w:rsidRPr="00BB54F6">
        <w:tab/>
        <w:t>Kohézny fond</w:t>
      </w:r>
    </w:p>
    <w:p w14:paraId="02863BE2" w14:textId="77777777" w:rsidR="00F70FE6" w:rsidRPr="00BB54F6" w:rsidRDefault="00F70FE6" w:rsidP="00364A34">
      <w:pPr>
        <w:pStyle w:val="ZakladnystylChar"/>
        <w:tabs>
          <w:tab w:val="left" w:pos="1440"/>
        </w:tabs>
        <w:spacing w:line="288" w:lineRule="auto"/>
        <w:ind w:left="2160" w:hanging="2160"/>
      </w:pPr>
      <w:r w:rsidRPr="00BB54F6">
        <w:t>MP</w:t>
      </w:r>
      <w:r w:rsidRPr="00BB54F6">
        <w:tab/>
        <w:t>Metodický pokyn</w:t>
      </w:r>
    </w:p>
    <w:p w14:paraId="72B40D9D" w14:textId="77777777" w:rsidR="00364A34" w:rsidRPr="00BB54F6" w:rsidRDefault="00364A34" w:rsidP="00364A34">
      <w:pPr>
        <w:pStyle w:val="ZakladnystylChar"/>
        <w:tabs>
          <w:tab w:val="left" w:pos="1440"/>
        </w:tabs>
        <w:spacing w:line="288" w:lineRule="auto"/>
        <w:ind w:left="2160" w:hanging="2160"/>
      </w:pPr>
      <w:r w:rsidRPr="00BB54F6">
        <w:t>NFP</w:t>
      </w:r>
      <w:r w:rsidRPr="00BB54F6">
        <w:tab/>
        <w:t>Nenávratný finančný príspevok</w:t>
      </w:r>
    </w:p>
    <w:p w14:paraId="007B28F1" w14:textId="77777777" w:rsidR="00364A34" w:rsidRPr="00BB54F6" w:rsidRDefault="00364A34" w:rsidP="00364A34">
      <w:pPr>
        <w:pStyle w:val="ZakladnystylChar"/>
        <w:tabs>
          <w:tab w:val="left" w:pos="1440"/>
        </w:tabs>
        <w:spacing w:line="288" w:lineRule="auto"/>
        <w:ind w:left="2160" w:hanging="2160"/>
      </w:pPr>
      <w:r w:rsidRPr="00BB54F6">
        <w:t>RO</w:t>
      </w:r>
      <w:r w:rsidRPr="00BB54F6">
        <w:tab/>
        <w:t>Riadiaci orgán</w:t>
      </w:r>
    </w:p>
    <w:p w14:paraId="0FDE5522" w14:textId="77777777" w:rsidR="00364A34" w:rsidRPr="00BB54F6" w:rsidRDefault="00364A34" w:rsidP="00364A34">
      <w:pPr>
        <w:pStyle w:val="ZakladnystylChar"/>
        <w:tabs>
          <w:tab w:val="left" w:pos="1440"/>
        </w:tabs>
        <w:spacing w:line="288" w:lineRule="auto"/>
        <w:ind w:left="2160" w:hanging="2160"/>
        <w:jc w:val="both"/>
      </w:pPr>
      <w:r w:rsidRPr="00BB54F6">
        <w:t>SO</w:t>
      </w:r>
      <w:r w:rsidRPr="00BB54F6">
        <w:tab/>
        <w:t xml:space="preserve">Sprostredkovateľský orgán </w:t>
      </w:r>
    </w:p>
    <w:p w14:paraId="5F74B9F0" w14:textId="77777777" w:rsidR="00364A34" w:rsidRPr="00BB54F6" w:rsidRDefault="00364A34" w:rsidP="00364A34">
      <w:pPr>
        <w:pStyle w:val="ZakladnystylChar"/>
        <w:tabs>
          <w:tab w:val="left" w:pos="1440"/>
        </w:tabs>
        <w:spacing w:line="288" w:lineRule="auto"/>
        <w:ind w:left="2160" w:hanging="2160"/>
      </w:pPr>
      <w:r w:rsidRPr="00BB54F6">
        <w:t>VO</w:t>
      </w:r>
      <w:r w:rsidRPr="00BB54F6">
        <w:tab/>
        <w:t>Verejné obstarávanie</w:t>
      </w:r>
    </w:p>
    <w:p w14:paraId="1C0E278F" w14:textId="77777777" w:rsidR="00F70FE6" w:rsidRDefault="00364A34" w:rsidP="00704183">
      <w:pPr>
        <w:pStyle w:val="ZakladnystylChar"/>
        <w:tabs>
          <w:tab w:val="left" w:pos="1440"/>
        </w:tabs>
        <w:spacing w:line="288" w:lineRule="auto"/>
        <w:ind w:left="1418" w:hanging="1418"/>
      </w:pPr>
      <w:r w:rsidRPr="00BB54F6">
        <w:t>ZVO</w:t>
      </w:r>
      <w:r w:rsidRPr="00BB54F6">
        <w:tab/>
        <w:t xml:space="preserve">Zákon </w:t>
      </w:r>
      <w:r w:rsidR="001157B6" w:rsidRPr="00BB54F6">
        <w:t xml:space="preserve">č. </w:t>
      </w:r>
      <w:r w:rsidR="00F8352D">
        <w:t>343</w:t>
      </w:r>
      <w:r w:rsidR="001157B6" w:rsidRPr="00BB54F6">
        <w:t>/20</w:t>
      </w:r>
      <w:r w:rsidR="00F8352D">
        <w:t>15</w:t>
      </w:r>
      <w:r w:rsidR="001157B6" w:rsidRPr="00BB54F6">
        <w:t xml:space="preserve"> </w:t>
      </w:r>
      <w:proofErr w:type="spellStart"/>
      <w:r w:rsidR="001157B6" w:rsidRPr="00BB54F6">
        <w:t>Z.z</w:t>
      </w:r>
      <w:proofErr w:type="spellEnd"/>
      <w:r w:rsidR="001157B6" w:rsidRPr="00BB54F6">
        <w:t xml:space="preserve">. </w:t>
      </w:r>
      <w:r w:rsidRPr="00BB54F6">
        <w:t>o verejnom obstarávaní</w:t>
      </w:r>
      <w:r w:rsidR="001157B6" w:rsidRPr="00BB54F6">
        <w:t xml:space="preserve"> a o zmene a doplnení niektorých zákonov v znení </w:t>
      </w:r>
      <w:r w:rsidR="00163E19">
        <w:t>neskorších predpisov</w:t>
      </w:r>
    </w:p>
    <w:p w14:paraId="66106260" w14:textId="77777777" w:rsidR="007A0A10" w:rsidRPr="00893FC4" w:rsidRDefault="00850467" w:rsidP="00893FC4">
      <w:pPr>
        <w:pStyle w:val="MPCKO1"/>
      </w:pPr>
      <w:bookmarkStart w:id="50" w:name="_Toc477964672"/>
      <w:bookmarkStart w:id="51" w:name="_Toc54633990"/>
      <w:r w:rsidRPr="00893FC4">
        <w:t>1 Úvod</w:t>
      </w:r>
      <w:bookmarkEnd w:id="13"/>
      <w:bookmarkEnd w:id="12"/>
      <w:bookmarkEnd w:id="50"/>
      <w:bookmarkEnd w:id="51"/>
    </w:p>
    <w:p w14:paraId="1D9AFD61" w14:textId="670EDA9F" w:rsidR="005137A5" w:rsidRPr="00CE6CE3" w:rsidRDefault="00130FF6" w:rsidP="00CE6CE3">
      <w:pPr>
        <w:pStyle w:val="SRKNorm"/>
        <w:numPr>
          <w:ilvl w:val="0"/>
          <w:numId w:val="1"/>
        </w:numPr>
        <w:spacing w:before="120" w:after="120"/>
        <w:ind w:left="425" w:hanging="425"/>
        <w:contextualSpacing w:val="0"/>
      </w:pPr>
      <w:ins w:id="52" w:author="Melinda Vargová" w:date="2020-10-01T09:14:00Z">
        <w:r>
          <w:t>Ministerstvo investícií, regionálneho rozvoja a informatizácie SR (do 30.06.2020 Úrad podpredsedu vlády SR pre investície a informatizáciu)</w:t>
        </w:r>
      </w:ins>
      <w:del w:id="53" w:author="Melinda Vargová" w:date="2020-10-01T09:15:00Z">
        <w:r w:rsidR="005137A5" w:rsidRPr="00676DD6" w:rsidDel="00130FF6">
          <w:delText xml:space="preserve">Úrad </w:delText>
        </w:r>
        <w:r w:rsidR="001064DC" w:rsidDel="00130FF6">
          <w:delText xml:space="preserve">podpredsedu </w:delText>
        </w:r>
        <w:r w:rsidR="005137A5" w:rsidRPr="00676DD6" w:rsidDel="00130FF6">
          <w:delText>vlády SR</w:delText>
        </w:r>
        <w:r w:rsidR="001064DC" w:rsidDel="00130FF6">
          <w:delText xml:space="preserve"> pre investície a informatizáciu</w:delText>
        </w:r>
      </w:del>
      <w:r w:rsidR="005137A5" w:rsidRPr="00676DD6">
        <w:t xml:space="preserve"> ako CKO vydáva tento </w:t>
      </w:r>
      <w:r w:rsidR="005137A5" w:rsidRPr="00676DD6">
        <w:rPr>
          <w:b/>
        </w:rPr>
        <w:t xml:space="preserve">Metodický pokyn </w:t>
      </w:r>
      <w:r w:rsidR="0064466D" w:rsidRPr="0064466D">
        <w:rPr>
          <w:b/>
        </w:rPr>
        <w:t xml:space="preserve">ku kontrole </w:t>
      </w:r>
      <w:r w:rsidR="00524E4B">
        <w:rPr>
          <w:b/>
        </w:rPr>
        <w:t xml:space="preserve">zákaziek zadávaných </w:t>
      </w:r>
      <w:r w:rsidR="00524E4B" w:rsidRPr="0064466D">
        <w:rPr>
          <w:b/>
        </w:rPr>
        <w:t>na základe rámcovej dohody a</w:t>
      </w:r>
      <w:r w:rsidR="00524E4B">
        <w:rPr>
          <w:b/>
        </w:rPr>
        <w:t xml:space="preserve"> v rámci </w:t>
      </w:r>
      <w:r w:rsidR="00524E4B" w:rsidRPr="0064466D">
        <w:rPr>
          <w:b/>
        </w:rPr>
        <w:t>dynamického nákupného systému</w:t>
      </w:r>
      <w:r w:rsidR="00524E4B">
        <w:rPr>
          <w:b/>
        </w:rPr>
        <w:t xml:space="preserve"> </w:t>
      </w:r>
      <w:r w:rsidR="005137A5" w:rsidRPr="00676DD6">
        <w:t xml:space="preserve">(ďalej aj „metodický pokyn“) za účelom úpravy jednotných pravidiel pri výkone </w:t>
      </w:r>
      <w:r w:rsidR="00FF7059">
        <w:t>kontroly/</w:t>
      </w:r>
      <w:r w:rsidR="00F163BB">
        <w:t xml:space="preserve">finančnej </w:t>
      </w:r>
      <w:r w:rsidR="005137A5" w:rsidRPr="00676DD6">
        <w:t>kontroly</w:t>
      </w:r>
      <w:r w:rsidR="00EE3659">
        <w:t xml:space="preserve"> </w:t>
      </w:r>
      <w:r w:rsidR="005137A5" w:rsidRPr="00676DD6">
        <w:t xml:space="preserve">zákaziek </w:t>
      </w:r>
      <w:r w:rsidR="0064466D">
        <w:t xml:space="preserve">zadávaných na </w:t>
      </w:r>
      <w:r w:rsidR="0064466D">
        <w:lastRenderedPageBreak/>
        <w:t>základe rámcovej dohody</w:t>
      </w:r>
      <w:r w:rsidR="00EE3659">
        <w:t xml:space="preserve"> a</w:t>
      </w:r>
      <w:r w:rsidR="00524E4B">
        <w:t xml:space="preserve"> zákaziek zadávaných v rámci </w:t>
      </w:r>
      <w:r w:rsidR="00EE3659">
        <w:t>dynamického nákupného systému</w:t>
      </w:r>
      <w:r w:rsidR="006B73A8">
        <w:t xml:space="preserve"> (ďalej len „DNS“)</w:t>
      </w:r>
      <w:r w:rsidR="0064466D">
        <w:t>,</w:t>
      </w:r>
      <w:r w:rsidR="00524E4B">
        <w:t xml:space="preserve"> vrátane kontroly zriadenia </w:t>
      </w:r>
      <w:r w:rsidR="006B73A8">
        <w:t>DNS</w:t>
      </w:r>
      <w:r w:rsidR="00FF7059">
        <w:t>,</w:t>
      </w:r>
      <w:r w:rsidR="006B73A8">
        <w:t xml:space="preserve"> </w:t>
      </w:r>
      <w:r w:rsidR="0064466D" w:rsidRPr="00F9137B">
        <w:t>v postupoch verejného obstarávania vyhlásených</w:t>
      </w:r>
      <w:r w:rsidR="0064466D">
        <w:t xml:space="preserve"> podľa ZVO</w:t>
      </w:r>
      <w:r w:rsidR="00524E4B">
        <w:t>.</w:t>
      </w:r>
      <w:r w:rsidR="0064466D">
        <w:t xml:space="preserve"> </w:t>
      </w:r>
      <w:r w:rsidR="005137A5" w:rsidRPr="00CE6CE3">
        <w:t>V prípade projektov, u ktorých sa neuzatvára zmluva o poskytnutí NFP a NFP sa poskytuje len na základe rozhodnutia o schválení žiadosti o NFP (</w:t>
      </w:r>
      <w:proofErr w:type="spellStart"/>
      <w:r w:rsidR="005137A5" w:rsidRPr="00CE6CE3">
        <w:t>t.j</w:t>
      </w:r>
      <w:proofErr w:type="spellEnd"/>
      <w:r w:rsidR="005137A5" w:rsidRPr="00CE6CE3">
        <w:t xml:space="preserve">. v prípadoch, kedy prijímateľ a poskytovateľ je tá istá osoba) postupuje RO obdobne ako v prípade zmluvy o poskytnutí NFP.     </w:t>
      </w:r>
    </w:p>
    <w:p w14:paraId="5DF7396B" w14:textId="2C3400E1" w:rsidR="00326479" w:rsidRPr="00326479" w:rsidRDefault="005137A5" w:rsidP="007D049B">
      <w:pPr>
        <w:pStyle w:val="odseky"/>
        <w:numPr>
          <w:ilvl w:val="0"/>
          <w:numId w:val="1"/>
        </w:numPr>
        <w:spacing w:before="120" w:after="120"/>
        <w:ind w:left="426" w:hanging="426"/>
        <w:rPr>
          <w:rFonts w:ascii="Times New Roman" w:hAnsi="Times New Roman"/>
          <w:b/>
        </w:rPr>
      </w:pPr>
      <w:bookmarkStart w:id="54" w:name="_Toc404872046"/>
      <w:bookmarkStart w:id="55" w:name="_Toc404872121"/>
      <w:r w:rsidRPr="00326479">
        <w:rPr>
          <w:rFonts w:ascii="Times New Roman" w:hAnsi="Times New Roman"/>
          <w:lang w:eastAsia="sk-SK"/>
        </w:rPr>
        <w:t xml:space="preserve">Cieľom tohto metodického pokynu je definovať </w:t>
      </w:r>
      <w:r w:rsidR="00D803D1">
        <w:rPr>
          <w:rFonts w:ascii="Times New Roman" w:hAnsi="Times New Roman"/>
          <w:lang w:eastAsia="sk-SK"/>
        </w:rPr>
        <w:t xml:space="preserve">jasné pravidlá </w:t>
      </w:r>
      <w:r w:rsidR="00326479" w:rsidRPr="00326479">
        <w:rPr>
          <w:rFonts w:ascii="Times New Roman" w:hAnsi="Times New Roman"/>
          <w:lang w:eastAsia="sk-SK"/>
        </w:rPr>
        <w:t xml:space="preserve">pri výkone </w:t>
      </w:r>
      <w:r w:rsidR="00FF7059">
        <w:rPr>
          <w:rFonts w:ascii="Times New Roman" w:hAnsi="Times New Roman"/>
          <w:lang w:eastAsia="sk-SK"/>
        </w:rPr>
        <w:t>kontroly/</w:t>
      </w:r>
      <w:r w:rsidR="00326479" w:rsidRPr="00326479">
        <w:rPr>
          <w:rFonts w:ascii="Times New Roman" w:hAnsi="Times New Roman"/>
          <w:lang w:eastAsia="sk-SK"/>
        </w:rPr>
        <w:t xml:space="preserve">finančnej kontroly zákaziek zadávaných na základe rámcovej dohody </w:t>
      </w:r>
      <w:r w:rsidR="007D049B" w:rsidRPr="007D049B">
        <w:rPr>
          <w:rFonts w:ascii="Times New Roman" w:hAnsi="Times New Roman"/>
          <w:lang w:eastAsia="sk-SK"/>
        </w:rPr>
        <w:t>a zákaziek zadávaných </w:t>
      </w:r>
      <w:r w:rsidR="006B73A8">
        <w:rPr>
          <w:rFonts w:ascii="Times New Roman" w:hAnsi="Times New Roman"/>
          <w:lang w:eastAsia="sk-SK"/>
        </w:rPr>
        <w:t>v rámci</w:t>
      </w:r>
      <w:r w:rsidR="007D049B">
        <w:rPr>
          <w:rFonts w:ascii="Times New Roman" w:hAnsi="Times New Roman"/>
          <w:lang w:eastAsia="sk-SK"/>
        </w:rPr>
        <w:t xml:space="preserve"> </w:t>
      </w:r>
      <w:r w:rsidR="006B73A8">
        <w:rPr>
          <w:rFonts w:ascii="Times New Roman" w:hAnsi="Times New Roman"/>
          <w:lang w:eastAsia="sk-SK"/>
        </w:rPr>
        <w:t>DNS</w:t>
      </w:r>
      <w:r w:rsidRPr="00326479">
        <w:rPr>
          <w:rFonts w:ascii="Times New Roman" w:hAnsi="Times New Roman"/>
          <w:lang w:eastAsia="sk-SK"/>
        </w:rPr>
        <w:t xml:space="preserve">, ktorými sú </w:t>
      </w:r>
      <w:r w:rsidR="00326479" w:rsidRPr="00326479">
        <w:rPr>
          <w:rFonts w:ascii="Times New Roman" w:hAnsi="Times New Roman"/>
          <w:lang w:eastAsia="sk-SK"/>
        </w:rPr>
        <w:t xml:space="preserve">RO </w:t>
      </w:r>
      <w:r w:rsidRPr="00326479">
        <w:rPr>
          <w:rFonts w:ascii="Times New Roman" w:hAnsi="Times New Roman"/>
          <w:lang w:eastAsia="sk-SK"/>
        </w:rPr>
        <w:t>povinn</w:t>
      </w:r>
      <w:r w:rsidR="00C57B48">
        <w:rPr>
          <w:rFonts w:ascii="Times New Roman" w:hAnsi="Times New Roman"/>
          <w:lang w:eastAsia="sk-SK"/>
        </w:rPr>
        <w:t>é</w:t>
      </w:r>
      <w:r w:rsidRPr="00326479">
        <w:rPr>
          <w:rFonts w:ascii="Times New Roman" w:hAnsi="Times New Roman"/>
          <w:lang w:eastAsia="sk-SK"/>
        </w:rPr>
        <w:t xml:space="preserve"> riadiť sa</w:t>
      </w:r>
      <w:r w:rsidR="00326479" w:rsidRPr="00326479">
        <w:rPr>
          <w:rFonts w:ascii="Times New Roman" w:hAnsi="Times New Roman"/>
          <w:lang w:eastAsia="sk-SK"/>
        </w:rPr>
        <w:t xml:space="preserve"> pri ich  kontrole</w:t>
      </w:r>
      <w:r w:rsidRPr="00326479">
        <w:rPr>
          <w:rFonts w:ascii="Times New Roman" w:hAnsi="Times New Roman"/>
        </w:rPr>
        <w:t xml:space="preserve">, </w:t>
      </w:r>
      <w:r w:rsidRPr="00326479">
        <w:rPr>
          <w:rFonts w:ascii="Times New Roman" w:hAnsi="Times New Roman"/>
          <w:lang w:eastAsia="sk-SK"/>
        </w:rPr>
        <w:t xml:space="preserve"> pričom RO, ktoré sú zodpovedné za implementáciu OP, sú povinné zapracovať tieto pravidlá do svojej riadiacej dokumentácie a pri výkone </w:t>
      </w:r>
      <w:r w:rsidR="006B73A8">
        <w:rPr>
          <w:rFonts w:ascii="Times New Roman" w:hAnsi="Times New Roman"/>
          <w:lang w:eastAsia="sk-SK"/>
        </w:rPr>
        <w:t>kontroly/</w:t>
      </w:r>
      <w:r w:rsidR="00F163BB" w:rsidRPr="00326479">
        <w:rPr>
          <w:rFonts w:ascii="Times New Roman" w:hAnsi="Times New Roman"/>
          <w:lang w:eastAsia="sk-SK"/>
        </w:rPr>
        <w:t>finančnej</w:t>
      </w:r>
      <w:r w:rsidRPr="00326479">
        <w:rPr>
          <w:rFonts w:ascii="Times New Roman" w:hAnsi="Times New Roman"/>
          <w:lang w:eastAsia="sk-SK"/>
        </w:rPr>
        <w:t xml:space="preserve"> kontroly verejného obstarávania postupovať v súlade s nimi. </w:t>
      </w:r>
    </w:p>
    <w:p w14:paraId="7062AD23" w14:textId="671C3C6B" w:rsidR="005137A5" w:rsidRPr="009D3C6C" w:rsidRDefault="005137A5" w:rsidP="009D3C6C">
      <w:pPr>
        <w:pStyle w:val="odseky"/>
        <w:numPr>
          <w:ilvl w:val="0"/>
          <w:numId w:val="1"/>
        </w:numPr>
        <w:spacing w:before="120" w:after="120"/>
        <w:ind w:left="426" w:hanging="426"/>
        <w:rPr>
          <w:rFonts w:ascii="Times New Roman" w:hAnsi="Times New Roman"/>
          <w:b/>
        </w:rPr>
      </w:pPr>
      <w:r w:rsidRPr="009D3C6C">
        <w:rPr>
          <w:rFonts w:ascii="Times New Roman" w:hAnsi="Times New Roman"/>
          <w:lang w:eastAsia="sk-SK"/>
        </w:rPr>
        <w:t xml:space="preserve">Cieľom tohto metodického pokynu je zároveň harmonizácia postupov pri </w:t>
      </w:r>
      <w:r w:rsidR="009D3C6C" w:rsidRPr="009D3C6C">
        <w:rPr>
          <w:rFonts w:ascii="Times New Roman" w:hAnsi="Times New Roman"/>
          <w:lang w:eastAsia="sk-SK"/>
        </w:rPr>
        <w:t>kontrole zákaziek zadávaných na základe rámcovej dohody a</w:t>
      </w:r>
      <w:r w:rsidR="006B73A8">
        <w:rPr>
          <w:rFonts w:ascii="Times New Roman" w:hAnsi="Times New Roman"/>
          <w:lang w:eastAsia="sk-SK"/>
        </w:rPr>
        <w:t> zákaziek zadávaných v rámci DNS</w:t>
      </w:r>
      <w:r w:rsidRPr="009D3C6C">
        <w:rPr>
          <w:rFonts w:ascii="Times New Roman" w:hAnsi="Times New Roman"/>
          <w:lang w:eastAsia="sk-SK"/>
        </w:rPr>
        <w:t xml:space="preserve">, ktorých zadávateľmi sú prijímatelia </w:t>
      </w:r>
      <w:r w:rsidR="007F75F5" w:rsidRPr="009D3C6C">
        <w:rPr>
          <w:rFonts w:ascii="Times New Roman" w:hAnsi="Times New Roman"/>
          <w:lang w:eastAsia="sk-SK"/>
        </w:rPr>
        <w:t xml:space="preserve">príspevkov </w:t>
      </w:r>
      <w:r w:rsidRPr="009D3C6C">
        <w:rPr>
          <w:rFonts w:ascii="Times New Roman" w:hAnsi="Times New Roman"/>
          <w:lang w:eastAsia="sk-SK"/>
        </w:rPr>
        <w:t xml:space="preserve">z EŠIF. Z pohľadu zabezpečenia základných princípov Zmluvy o fungovaní EÚ je nevyhnutné, aby poskytnutie </w:t>
      </w:r>
      <w:r w:rsidR="00F55C0A" w:rsidRPr="009D3C6C">
        <w:rPr>
          <w:rFonts w:ascii="Times New Roman" w:hAnsi="Times New Roman"/>
          <w:lang w:eastAsia="sk-SK"/>
        </w:rPr>
        <w:t xml:space="preserve">príspevku </w:t>
      </w:r>
      <w:r w:rsidRPr="009D3C6C">
        <w:rPr>
          <w:rFonts w:ascii="Times New Roman" w:hAnsi="Times New Roman"/>
          <w:lang w:eastAsia="sk-SK"/>
        </w:rPr>
        <w:t xml:space="preserve">zo strany RO bolo vždy podmienené splnením pravidiel uvádzaných v Systéme riadenia EŠIF </w:t>
      </w:r>
      <w:r w:rsidR="004E11B1">
        <w:rPr>
          <w:rFonts w:ascii="Times New Roman" w:hAnsi="Times New Roman"/>
          <w:lang w:eastAsia="sk-SK"/>
        </w:rPr>
        <w:t xml:space="preserve">na programové obdobie 2014-2020 (ďalej len „Systém riadenia EŠIF“) </w:t>
      </w:r>
      <w:r w:rsidRPr="009D3C6C">
        <w:rPr>
          <w:rFonts w:ascii="Times New Roman" w:hAnsi="Times New Roman"/>
          <w:lang w:eastAsia="sk-SK"/>
        </w:rPr>
        <w:t>a</w:t>
      </w:r>
      <w:r w:rsidR="006B73A8">
        <w:rPr>
          <w:rFonts w:ascii="Times New Roman" w:hAnsi="Times New Roman"/>
          <w:lang w:eastAsia="sk-SK"/>
        </w:rPr>
        <w:t> pravidiel podľa tohto</w:t>
      </w:r>
      <w:r w:rsidRPr="009D3C6C">
        <w:rPr>
          <w:rFonts w:ascii="Times New Roman" w:hAnsi="Times New Roman"/>
          <w:lang w:eastAsia="sk-SK"/>
        </w:rPr>
        <w:t xml:space="preserve"> metodického pokynu. </w:t>
      </w:r>
      <w:r w:rsidRPr="009D3C6C">
        <w:rPr>
          <w:rFonts w:ascii="Times New Roman" w:hAnsi="Times New Roman"/>
          <w:b/>
        </w:rPr>
        <w:t xml:space="preserve"> </w:t>
      </w:r>
    </w:p>
    <w:p w14:paraId="14990DCE" w14:textId="04F7E61E" w:rsidR="005137A5" w:rsidRDefault="005137A5" w:rsidP="007F75F5">
      <w:pPr>
        <w:pStyle w:val="odseky"/>
        <w:numPr>
          <w:ilvl w:val="0"/>
          <w:numId w:val="1"/>
        </w:numPr>
        <w:spacing w:before="120" w:after="120"/>
        <w:ind w:left="426" w:hanging="426"/>
        <w:rPr>
          <w:rFonts w:ascii="Times New Roman" w:hAnsi="Times New Roman"/>
          <w:lang w:eastAsia="sk-SK"/>
        </w:rPr>
      </w:pPr>
      <w:r w:rsidRPr="00676DD6">
        <w:rPr>
          <w:rFonts w:ascii="Times New Roman" w:hAnsi="Times New Roman"/>
          <w:lang w:eastAsia="sk-SK"/>
        </w:rPr>
        <w:t xml:space="preserve">V prípade </w:t>
      </w:r>
      <w:r w:rsidR="002733AD" w:rsidRPr="002733AD">
        <w:rPr>
          <w:rFonts w:ascii="Times New Roman" w:hAnsi="Times New Roman"/>
          <w:lang w:eastAsia="sk-SK"/>
        </w:rPr>
        <w:t>písomného poverenia SO vykonávaním časti úloh RO</w:t>
      </w:r>
      <w:r w:rsidR="002733AD">
        <w:rPr>
          <w:rFonts w:ascii="Times New Roman" w:hAnsi="Times New Roman"/>
          <w:lang w:eastAsia="sk-SK"/>
        </w:rPr>
        <w:t xml:space="preserve"> </w:t>
      </w:r>
      <w:r w:rsidRPr="00676DD6">
        <w:rPr>
          <w:rFonts w:ascii="Times New Roman" w:hAnsi="Times New Roman"/>
          <w:lang w:eastAsia="sk-SK"/>
        </w:rPr>
        <w:t xml:space="preserve">je RO povinný zabezpečiť plnenie tohto metodického pokynu zo strany SO v rozsahu danom Zmluvou </w:t>
      </w:r>
      <w:r w:rsidR="007F75F5">
        <w:rPr>
          <w:rFonts w:ascii="Times New Roman" w:hAnsi="Times New Roman"/>
          <w:lang w:eastAsia="sk-SK"/>
        </w:rPr>
        <w:br/>
      </w:r>
      <w:r w:rsidRPr="00676DD6">
        <w:rPr>
          <w:rFonts w:ascii="Times New Roman" w:hAnsi="Times New Roman"/>
          <w:lang w:eastAsia="sk-SK"/>
        </w:rPr>
        <w:t>o vykonávaní časti úloh riadiaceho orgánu sprostredkovateľským orgánom.</w:t>
      </w:r>
    </w:p>
    <w:p w14:paraId="49391571" w14:textId="23CF82F7" w:rsidR="00FF7059" w:rsidRDefault="006B73A8" w:rsidP="00A44C0F">
      <w:pPr>
        <w:pStyle w:val="odseky"/>
        <w:numPr>
          <w:ilvl w:val="0"/>
          <w:numId w:val="1"/>
        </w:numPr>
        <w:spacing w:before="120" w:after="120"/>
        <w:ind w:left="426" w:hanging="426"/>
        <w:rPr>
          <w:rFonts w:ascii="Times New Roman" w:hAnsi="Times New Roman"/>
          <w:lang w:eastAsia="sk-SK"/>
        </w:rPr>
      </w:pPr>
      <w:r>
        <w:rPr>
          <w:rFonts w:ascii="Times New Roman" w:hAnsi="Times New Roman"/>
          <w:lang w:eastAsia="sk-SK"/>
        </w:rPr>
        <w:t>Tento metodický pokyn neupravuje pravidlá pre výkon kontroly/finan</w:t>
      </w:r>
      <w:r w:rsidR="00C57B48">
        <w:rPr>
          <w:rFonts w:ascii="Times New Roman" w:hAnsi="Times New Roman"/>
          <w:lang w:eastAsia="sk-SK"/>
        </w:rPr>
        <w:t>čnej kontroly VO zo strany RO</w:t>
      </w:r>
      <w:r w:rsidR="005A0D27">
        <w:rPr>
          <w:rFonts w:ascii="Times New Roman" w:hAnsi="Times New Roman"/>
          <w:lang w:eastAsia="sk-SK"/>
        </w:rPr>
        <w:t xml:space="preserve"> týkajúce sa postupov</w:t>
      </w:r>
      <w:r>
        <w:rPr>
          <w:rFonts w:ascii="Times New Roman" w:hAnsi="Times New Roman"/>
          <w:lang w:eastAsia="sk-SK"/>
        </w:rPr>
        <w:t>, ktoré vedú k uzavretiu Rámcovej dohody</w:t>
      </w:r>
      <w:r w:rsidR="00C57B48">
        <w:rPr>
          <w:rFonts w:ascii="Times New Roman" w:hAnsi="Times New Roman"/>
          <w:lang w:eastAsia="sk-SK"/>
        </w:rPr>
        <w:t>. RO</w:t>
      </w:r>
      <w:r w:rsidR="005A0D27">
        <w:rPr>
          <w:rFonts w:ascii="Times New Roman" w:hAnsi="Times New Roman"/>
          <w:lang w:eastAsia="sk-SK"/>
        </w:rPr>
        <w:t xml:space="preserve"> v týchto prípadoch postupuje podľa príslušných ustanovení Systému riadenia EŠIF</w:t>
      </w:r>
      <w:r w:rsidR="002713C5">
        <w:rPr>
          <w:rFonts w:ascii="Times New Roman" w:hAnsi="Times New Roman"/>
          <w:lang w:eastAsia="sk-SK"/>
        </w:rPr>
        <w:t xml:space="preserve"> </w:t>
      </w:r>
      <w:r w:rsidR="005A0D27">
        <w:rPr>
          <w:rFonts w:ascii="Times New Roman" w:hAnsi="Times New Roman"/>
          <w:lang w:eastAsia="sk-SK"/>
        </w:rPr>
        <w:t>a riadiacej dokumentácie</w:t>
      </w:r>
      <w:r w:rsidR="005A0D27" w:rsidRPr="005A0D27">
        <w:rPr>
          <w:rFonts w:ascii="Times New Roman" w:hAnsi="Times New Roman"/>
          <w:lang w:eastAsia="sk-SK"/>
        </w:rPr>
        <w:t xml:space="preserve">. </w:t>
      </w:r>
      <w:r w:rsidR="005A0D27">
        <w:rPr>
          <w:rFonts w:ascii="Times New Roman" w:hAnsi="Times New Roman"/>
          <w:lang w:eastAsia="sk-SK"/>
        </w:rPr>
        <w:t>V prípade DNS sa tento metodický pokyn vzťahuje aj na výkon kontroly/finančnej kontroly</w:t>
      </w:r>
      <w:r w:rsidR="00FF7059">
        <w:rPr>
          <w:rFonts w:ascii="Times New Roman" w:hAnsi="Times New Roman"/>
          <w:lang w:eastAsia="sk-SK"/>
        </w:rPr>
        <w:t>, ktorej predmetom je zriadenie</w:t>
      </w:r>
      <w:r w:rsidR="005A0D27">
        <w:rPr>
          <w:rFonts w:ascii="Times New Roman" w:hAnsi="Times New Roman"/>
          <w:lang w:eastAsia="sk-SK"/>
        </w:rPr>
        <w:t xml:space="preserve"> DNS.</w:t>
      </w:r>
    </w:p>
    <w:p w14:paraId="4CFA692D" w14:textId="7952DA2F" w:rsidR="00FF7059" w:rsidRPr="00FF7059" w:rsidRDefault="00FF7059" w:rsidP="00A44C0F">
      <w:pPr>
        <w:pStyle w:val="odseky"/>
        <w:numPr>
          <w:ilvl w:val="0"/>
          <w:numId w:val="1"/>
        </w:numPr>
        <w:spacing w:before="120" w:after="120"/>
        <w:ind w:left="426" w:hanging="426"/>
      </w:pPr>
      <w:r w:rsidRPr="00FF7059">
        <w:rPr>
          <w:rFonts w:ascii="Times New Roman" w:hAnsi="Times New Roman"/>
          <w:lang w:eastAsia="sk-SK"/>
        </w:rPr>
        <w:t>Pre účely tohto metodického pokynu sa pod pojmom „prijímateľ“ rozumie aj žiadateľ.</w:t>
      </w:r>
    </w:p>
    <w:p w14:paraId="1AE135E7" w14:textId="6F97168B" w:rsidR="006B73A8" w:rsidRPr="005A0D27" w:rsidRDefault="006B73A8" w:rsidP="00A44C0F">
      <w:pPr>
        <w:pStyle w:val="odseky"/>
        <w:numPr>
          <w:ilvl w:val="0"/>
          <w:numId w:val="0"/>
        </w:numPr>
        <w:spacing w:before="120" w:after="120"/>
        <w:ind w:left="426"/>
        <w:rPr>
          <w:rFonts w:ascii="Times New Roman" w:hAnsi="Times New Roman"/>
          <w:lang w:eastAsia="sk-SK"/>
        </w:rPr>
      </w:pPr>
    </w:p>
    <w:p w14:paraId="4EB35580" w14:textId="77777777" w:rsidR="000E2E4D" w:rsidRPr="00893FC4" w:rsidRDefault="00893FC4" w:rsidP="00893FC4">
      <w:pPr>
        <w:pStyle w:val="MPCKO1"/>
      </w:pPr>
      <w:bookmarkStart w:id="56" w:name="_Toc477964673"/>
      <w:bookmarkStart w:id="57" w:name="_Toc54633991"/>
      <w:r w:rsidRPr="00893FC4">
        <w:t>2</w:t>
      </w:r>
      <w:r w:rsidR="00963C20" w:rsidRPr="00893FC4">
        <w:t xml:space="preserve"> </w:t>
      </w:r>
      <w:r w:rsidR="000E2E4D" w:rsidRPr="00893FC4">
        <w:t>Všeobecné ustanovenia</w:t>
      </w:r>
      <w:bookmarkEnd w:id="56"/>
      <w:bookmarkEnd w:id="57"/>
      <w:r w:rsidR="000E2E4D" w:rsidRPr="00893FC4">
        <w:t xml:space="preserve"> </w:t>
      </w:r>
    </w:p>
    <w:p w14:paraId="50E3FC25" w14:textId="5BAEE3F2" w:rsidR="005137A5" w:rsidRDefault="005137A5" w:rsidP="00704183">
      <w:pPr>
        <w:numPr>
          <w:ilvl w:val="0"/>
          <w:numId w:val="4"/>
        </w:numPr>
        <w:spacing w:before="120" w:after="120"/>
        <w:ind w:left="425" w:hanging="425"/>
        <w:jc w:val="both"/>
      </w:pPr>
      <w:r w:rsidRPr="00676DD6">
        <w:t>V zmysle článku 125 ods. 4  Nariadeni</w:t>
      </w:r>
      <w:r w:rsidR="00211443">
        <w:t>a</w:t>
      </w:r>
      <w:r w:rsidRPr="00676DD6">
        <w:t xml:space="preserve"> Európskeho parlamentu a Rady (EÚ</w:t>
      </w:r>
      <w:r w:rsidR="007F75F5" w:rsidRPr="00676DD6">
        <w:t>)</w:t>
      </w:r>
      <w:r w:rsidR="007F75F5">
        <w:br/>
      </w:r>
      <w:r w:rsidRPr="00676DD6">
        <w:t xml:space="preserve">č. 1303/2013 zo 17. decembra 2013, ktorým sa stanovujú spoločné </w:t>
      </w:r>
      <w:r w:rsidR="007F75F5" w:rsidRPr="00676DD6">
        <w:t>ustanovenia</w:t>
      </w:r>
      <w:r w:rsidR="007F75F5">
        <w:br/>
      </w:r>
      <w:r w:rsidRPr="00676DD6">
        <w:t xml:space="preserve">o Európskom fonde regionálneho rozvoja, Európskom sociálnom fonde, Kohéznom fonde, Európskom poľnohospodárskom fonde pre rozvoj vidieka a Európskom námornom a rybárskom fonde a ktorým sa stanovujú všeobecné </w:t>
      </w:r>
      <w:r w:rsidR="007F75F5" w:rsidRPr="00676DD6">
        <w:t>ustanovenia</w:t>
      </w:r>
      <w:r w:rsidR="007F75F5">
        <w:br/>
      </w:r>
      <w:r w:rsidRPr="00676DD6">
        <w:t>o Európskom fonde regionálneho rozvoja, Európskom sociálnom fonde, Kohéznom fonde a Európskom námornom a rybárskom fonde, a ktorým sa zrušuje nariadenie Rady (ES</w:t>
      </w:r>
      <w:r w:rsidR="007F75F5" w:rsidRPr="00676DD6">
        <w:t>)</w:t>
      </w:r>
      <w:r w:rsidR="007F75F5">
        <w:br/>
      </w:r>
      <w:r w:rsidRPr="00676DD6">
        <w:t xml:space="preserve">č. 1083/2006 (ďalej len „všeobecné nariadenie“) je  RO, </w:t>
      </w:r>
      <w:proofErr w:type="spellStart"/>
      <w:r w:rsidRPr="00676DD6">
        <w:t>o.i</w:t>
      </w:r>
      <w:proofErr w:type="spellEnd"/>
      <w:r w:rsidRPr="00676DD6">
        <w:t>. zodpovedný aj za overenie súladu výdavkov s predpismi EÚ</w:t>
      </w:r>
      <w:r w:rsidR="00211443">
        <w:t xml:space="preserve"> </w:t>
      </w:r>
      <w:r w:rsidRPr="00676DD6">
        <w:t xml:space="preserve">a všeobecne záväznými právnymi predpismi SR. Uvedená povinnosť sa teda vzťahuje aj na </w:t>
      </w:r>
      <w:r w:rsidR="00FF7059">
        <w:t>kontrolu/</w:t>
      </w:r>
      <w:r w:rsidR="00F163BB">
        <w:t xml:space="preserve">finančnú </w:t>
      </w:r>
      <w:r w:rsidRPr="00676DD6">
        <w:t xml:space="preserve">kontrolu </w:t>
      </w:r>
      <w:r w:rsidR="002713C5" w:rsidRPr="00326479">
        <w:t>zákaziek zadáva</w:t>
      </w:r>
      <w:r w:rsidR="002713C5">
        <w:t xml:space="preserve">ných na základe rámcovej dohody, ako aj finančnú kontrolu zriadenia DNS a finančnú kontrolu </w:t>
      </w:r>
      <w:r w:rsidR="0098155C">
        <w:t>zadávania</w:t>
      </w:r>
      <w:r w:rsidR="002713C5">
        <w:t xml:space="preserve"> </w:t>
      </w:r>
      <w:r w:rsidR="007D049B" w:rsidRPr="00326479">
        <w:t xml:space="preserve">zákaziek </w:t>
      </w:r>
      <w:r w:rsidR="0098155C">
        <w:t>v rámci DNS</w:t>
      </w:r>
      <w:r w:rsidR="00211443">
        <w:t>.</w:t>
      </w:r>
      <w:r w:rsidRPr="00676DD6">
        <w:t xml:space="preserve"> </w:t>
      </w:r>
    </w:p>
    <w:p w14:paraId="554CFFD1" w14:textId="6AE00C07" w:rsidR="007347E8" w:rsidRDefault="00711CA7" w:rsidP="007347E8">
      <w:pPr>
        <w:pStyle w:val="Odsekzoznamu"/>
        <w:numPr>
          <w:ilvl w:val="0"/>
          <w:numId w:val="4"/>
        </w:numPr>
        <w:tabs>
          <w:tab w:val="left" w:pos="4678"/>
        </w:tabs>
        <w:ind w:left="426" w:hanging="426"/>
        <w:jc w:val="both"/>
      </w:pPr>
      <w:r w:rsidRPr="00676DD6">
        <w:t xml:space="preserve">Cieľom </w:t>
      </w:r>
      <w:r w:rsidR="0098155C">
        <w:t>kontroly/</w:t>
      </w:r>
      <w:r>
        <w:t xml:space="preserve">finančnej </w:t>
      </w:r>
      <w:r w:rsidRPr="00676DD6">
        <w:t>kontroly VO a</w:t>
      </w:r>
      <w:r w:rsidR="0098155C">
        <w:t> kontroly/</w:t>
      </w:r>
      <w:r>
        <w:t xml:space="preserve">finančnej </w:t>
      </w:r>
      <w:r w:rsidRPr="00676DD6">
        <w:t xml:space="preserve">kontroly obstarávania je kontrola súladu finančnej operácie s právom SR a EÚ a usmerneniami a metodickými </w:t>
      </w:r>
      <w:r w:rsidRPr="00676DD6">
        <w:lastRenderedPageBreak/>
        <w:t xml:space="preserve">pokynmi CKO a RO. </w:t>
      </w:r>
      <w:r w:rsidRPr="00711CA7">
        <w:t>RO vykonáva finančnú kontrolu dodržania pravidiel SR a EÚ pri verejnom obstarávaní tovarov, služieb, stavebných prác a súvisiacich postupov na základe zákona</w:t>
      </w:r>
      <w:r w:rsidR="0098155C">
        <w:t xml:space="preserve"> </w:t>
      </w:r>
      <w:r w:rsidRPr="00711CA7">
        <w:t>č. 357/2015 Z. z. o finančnej kontrole a audite a o zmene a doplnení niektorých zákonov</w:t>
      </w:r>
      <w:r w:rsidR="00C06F45">
        <w:t xml:space="preserve"> </w:t>
      </w:r>
      <w:r w:rsidR="009367D5">
        <w:t xml:space="preserve">v znení neskorších predpisov (ďalej len „zákon o finančnej kontrole“) </w:t>
      </w:r>
      <w:r w:rsidR="00C06F45">
        <w:t>po podpise zmluvy o poskytnutí NFP</w:t>
      </w:r>
      <w:r w:rsidRPr="00711CA7">
        <w:t>, ktorá zahŕňa kontrolu princípov a postupov podľa ZVO.</w:t>
      </w:r>
      <w:r w:rsidR="00C06F45">
        <w:t xml:space="preserve"> RO môže vykonávať kontrolu dodržania pravidiel SR a EÚ pri obstarávaní tovarov, služieb, stavebných prác a súvisiacich postupov vo fáze pred podpisom zmluvy o poskytnutí NFP, pričom v tomto prípade nejde o kontrolu na základe zákona o finančnej kontrole.</w:t>
      </w:r>
    </w:p>
    <w:p w14:paraId="05FECFBE" w14:textId="77777777" w:rsidR="007347E8" w:rsidRDefault="007347E8" w:rsidP="007347E8">
      <w:pPr>
        <w:pStyle w:val="Odsekzoznamu"/>
        <w:tabs>
          <w:tab w:val="left" w:pos="4678"/>
        </w:tabs>
        <w:ind w:left="426"/>
        <w:jc w:val="both"/>
      </w:pPr>
    </w:p>
    <w:p w14:paraId="64E06AD8" w14:textId="68F2DDEB" w:rsidR="0098155C" w:rsidRDefault="0098155C" w:rsidP="009A1C14">
      <w:pPr>
        <w:pStyle w:val="Odsekzoznamu"/>
        <w:numPr>
          <w:ilvl w:val="0"/>
          <w:numId w:val="4"/>
        </w:numPr>
        <w:tabs>
          <w:tab w:val="left" w:pos="4678"/>
        </w:tabs>
        <w:ind w:left="426" w:hanging="426"/>
        <w:jc w:val="both"/>
      </w:pPr>
      <w:r>
        <w:t>Rámcová dohoda</w:t>
      </w:r>
      <w:r w:rsidR="009A1C14" w:rsidRPr="009A1C14">
        <w:t xml:space="preserve"> </w:t>
      </w:r>
      <w:r w:rsidR="009A1C14">
        <w:t xml:space="preserve">je </w:t>
      </w:r>
      <w:r w:rsidR="009A1C14" w:rsidRPr="009A1C14">
        <w:t>písomná dohoda medzi jedným alebo viacerými verejnými obstarávateľmi alebo jedným alebo viacerými obstarávateľmi na jednej strane a jedným alebo viacerými uchádzačmi na strane druhej</w:t>
      </w:r>
      <w:r w:rsidR="009A1C14">
        <w:t xml:space="preserve"> a</w:t>
      </w:r>
      <w:r>
        <w:t xml:space="preserve"> určuje podmienky zadávania zákaziek počas jej platnosti, najmä čo sa týka ceny a</w:t>
      </w:r>
      <w:r w:rsidR="009A1C14">
        <w:t> ak je to možné, aj</w:t>
      </w:r>
      <w:r>
        <w:t xml:space="preserve"> predpokladaného množstva predmetu zákazky, t. j. pojem zadávanie zákaziek na základe rámcovej dohody subsumuje pod seba všetky čiastkové objednávky, čiastkové zmluvy, opätovné otvorenia súťaže atď.</w:t>
      </w:r>
    </w:p>
    <w:p w14:paraId="106FD79C" w14:textId="77777777" w:rsidR="0098155C" w:rsidRDefault="0098155C" w:rsidP="0098155C">
      <w:pPr>
        <w:tabs>
          <w:tab w:val="left" w:pos="4678"/>
        </w:tabs>
        <w:jc w:val="both"/>
      </w:pPr>
    </w:p>
    <w:p w14:paraId="2DAF27CE" w14:textId="7E561CF4" w:rsidR="0098155C" w:rsidRDefault="0098155C" w:rsidP="0098155C">
      <w:pPr>
        <w:pStyle w:val="Odsekzoznamu"/>
        <w:numPr>
          <w:ilvl w:val="0"/>
          <w:numId w:val="4"/>
        </w:numPr>
        <w:tabs>
          <w:tab w:val="left" w:pos="4678"/>
        </w:tabs>
        <w:ind w:left="426" w:hanging="426"/>
        <w:jc w:val="both"/>
      </w:pPr>
      <w:r>
        <w:t>Rámcovú dohodu možno uzavrieť najviac na štyri roky okrem výnimočných prípadov odôvodnených predmetom rámcovej dohody. Rámcovú dohodu pri zadávaní podlimitných zákaziek s využitím elektronického trhoviska je možné uzavrieť najviac na 12 mesiacov. Na základe rámcovej dohody môžu prijímatelia, ktorí boli jasne a určito identifikovaní v oznámení o vyhlásení verejného obstarávania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FE5FAB8" w14:textId="77777777" w:rsidR="008D05EA" w:rsidRDefault="008D05EA" w:rsidP="00C67239">
      <w:pPr>
        <w:pStyle w:val="Odsekzoznamu"/>
      </w:pPr>
    </w:p>
    <w:p w14:paraId="48A1AC5C" w14:textId="6AAE41F0" w:rsidR="008D05EA" w:rsidRDefault="008D05EA" w:rsidP="008D05EA">
      <w:pPr>
        <w:pStyle w:val="Odsekzoznamu"/>
        <w:numPr>
          <w:ilvl w:val="0"/>
          <w:numId w:val="4"/>
        </w:numPr>
        <w:tabs>
          <w:tab w:val="left" w:pos="4678"/>
        </w:tabs>
        <w:ind w:left="426" w:hanging="426"/>
        <w:jc w:val="both"/>
      </w:pPr>
      <w:r w:rsidRPr="008D05EA">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na obdobie, ktoré je primerané, a to najmä s ohľadom na dĺžku trvania obdobných zákaziek zadávaných na základe tej istej rámcovej dohody</w:t>
      </w:r>
      <w:r w:rsidR="004A1D7B">
        <w:t xml:space="preserve"> (ak boli čiastkové </w:t>
      </w:r>
      <w:r w:rsidR="009367D5">
        <w:t>zákazky zadávané počas trvania</w:t>
      </w:r>
      <w:r w:rsidR="004A1D7B">
        <w:t xml:space="preserve"> rámcovej dohody uzavreté na obdobie 6 mesiacov, tak aj „posledná“ čiastková z</w:t>
      </w:r>
      <w:r w:rsidR="009367D5">
        <w:t>ákazka, ktorá presiahne trvanie</w:t>
      </w:r>
      <w:r w:rsidR="004A1D7B">
        <w:t xml:space="preserve"> rámcovej dohody, by bola zadaná na obdobie </w:t>
      </w:r>
      <w:r w:rsidR="00C41D7B">
        <w:t xml:space="preserve">maximálne </w:t>
      </w:r>
      <w:r w:rsidR="004A1D7B">
        <w:t>6 mesiacov)</w:t>
      </w:r>
      <w:r w:rsidRPr="008D05EA">
        <w:t>.</w:t>
      </w:r>
    </w:p>
    <w:p w14:paraId="3396E327" w14:textId="77777777" w:rsidR="0098155C" w:rsidRPr="00676DD6" w:rsidRDefault="0098155C" w:rsidP="0098155C">
      <w:pPr>
        <w:tabs>
          <w:tab w:val="left" w:pos="4678"/>
        </w:tabs>
        <w:jc w:val="both"/>
      </w:pPr>
    </w:p>
    <w:p w14:paraId="1B746532" w14:textId="30B900C6" w:rsidR="004E0939" w:rsidRDefault="0098155C" w:rsidP="00A869ED">
      <w:pPr>
        <w:pStyle w:val="Odsekzoznamu"/>
        <w:numPr>
          <w:ilvl w:val="0"/>
          <w:numId w:val="4"/>
        </w:numPr>
        <w:tabs>
          <w:tab w:val="left" w:pos="4678"/>
        </w:tabs>
        <w:ind w:left="426" w:hanging="426"/>
        <w:jc w:val="both"/>
      </w:pPr>
      <w:r>
        <w:t xml:space="preserve">DNS </w:t>
      </w:r>
      <w:r w:rsidR="005F071A" w:rsidRPr="005F071A">
        <w:t xml:space="preserve">je elektronický </w:t>
      </w:r>
      <w:r w:rsidR="00346C4D" w:rsidRPr="005F071A">
        <w:t>p</w:t>
      </w:r>
      <w:r w:rsidR="00346C4D">
        <w:t>roces</w:t>
      </w:r>
      <w:r w:rsidR="00346C4D" w:rsidRPr="005F071A">
        <w:t xml:space="preserve"> </w:t>
      </w:r>
      <w:r w:rsidR="00346C4D" w:rsidRPr="00346C4D">
        <w:t xml:space="preserve">určený na obstarávanie tovaru, stavebných prác alebo služieb bežne dostupných na trhu definovaných minimálne v rozsahu skupiny podľa slovníka obstarávania, ktorých charakteristiky spĺňajú požiadavky verejného obstarávateľa </w:t>
      </w:r>
      <w:r w:rsidR="005F071A">
        <w:t>a na základe ktorého je možné zadávať čiastkové zákazky</w:t>
      </w:r>
      <w:r w:rsidR="004E0939">
        <w:t>.</w:t>
      </w:r>
      <w:r w:rsidR="00A869ED" w:rsidRPr="00A869ED">
        <w:t xml:space="preserve"> </w:t>
      </w:r>
      <w:r w:rsidR="00A869ED">
        <w:t>V</w:t>
      </w:r>
      <w:r w:rsidR="00A869ED" w:rsidRPr="00346C4D">
        <w:t>erejn</w:t>
      </w:r>
      <w:r w:rsidR="00A869ED">
        <w:t>ý</w:t>
      </w:r>
      <w:r w:rsidR="00A869ED" w:rsidRPr="00346C4D">
        <w:t xml:space="preserve"> obstarávateľ</w:t>
      </w:r>
      <w:r w:rsidR="00A869ED">
        <w:t xml:space="preserve"> môže DNS rozdeliť</w:t>
      </w:r>
      <w:r w:rsidR="00A869ED" w:rsidRPr="00A869ED">
        <w:t xml:space="preserve"> do kategórií tovarov, stavebných prác alebo služieb, </w:t>
      </w:r>
      <w:r w:rsidR="00A869ED">
        <w:t xml:space="preserve">pričom v takom prípade </w:t>
      </w:r>
      <w:r w:rsidR="00A869ED" w:rsidRPr="00A869ED">
        <w:t>uvedie primerané podmienky účasti pre každú kategóriu.</w:t>
      </w:r>
      <w:r w:rsidR="004E0939">
        <w:t xml:space="preserve"> </w:t>
      </w:r>
      <w:r>
        <w:t xml:space="preserve">DNS </w:t>
      </w:r>
      <w:r w:rsidR="004E0939">
        <w:t xml:space="preserve">je </w:t>
      </w:r>
      <w:r w:rsidR="00A13677">
        <w:t xml:space="preserve">zriadený </w:t>
      </w:r>
      <w:r w:rsidR="004E0939">
        <w:t xml:space="preserve">na určitú dobu. </w:t>
      </w:r>
      <w:r w:rsidR="004E0939" w:rsidRPr="004E0939">
        <w:t xml:space="preserve">Zadávaniu </w:t>
      </w:r>
      <w:r w:rsidR="00951E39">
        <w:t xml:space="preserve">zákaziek </w:t>
      </w:r>
      <w:r>
        <w:t xml:space="preserve">v rámci DNS </w:t>
      </w:r>
      <w:r w:rsidR="004E0939" w:rsidRPr="004E0939">
        <w:t xml:space="preserve">predchádza </w:t>
      </w:r>
      <w:r w:rsidR="00A13677">
        <w:t>zriadenie</w:t>
      </w:r>
      <w:r w:rsidR="00A13677" w:rsidRPr="004E0939">
        <w:t xml:space="preserve"> </w:t>
      </w:r>
      <w:r w:rsidR="00951E39">
        <w:t xml:space="preserve">DNS </w:t>
      </w:r>
      <w:r w:rsidR="004E0939" w:rsidRPr="004E0939">
        <w:t>a zaradenie záujemcov</w:t>
      </w:r>
      <w:r w:rsidR="00951E39">
        <w:t xml:space="preserve"> do DNS, </w:t>
      </w:r>
      <w:r w:rsidR="00840E6F">
        <w:t xml:space="preserve">ktoré </w:t>
      </w:r>
      <w:r w:rsidR="003D2C7B">
        <w:t xml:space="preserve">je možné len po </w:t>
      </w:r>
      <w:r w:rsidR="00A13677">
        <w:t xml:space="preserve">predložení </w:t>
      </w:r>
      <w:r w:rsidR="003D2C7B">
        <w:t xml:space="preserve">žiadosti </w:t>
      </w:r>
      <w:r w:rsidR="00A13677">
        <w:t>o</w:t>
      </w:r>
      <w:r w:rsidR="00BF2F2C">
        <w:t> </w:t>
      </w:r>
      <w:r w:rsidR="00A13677">
        <w:t>účasť</w:t>
      </w:r>
      <w:r w:rsidR="00BF2F2C">
        <w:t xml:space="preserve"> záujemcu</w:t>
      </w:r>
      <w:r w:rsidR="00840E6F">
        <w:t xml:space="preserve"> </w:t>
      </w:r>
      <w:r w:rsidR="003D2C7B">
        <w:t>a splnení podmienok účasti stanovených v oznámení o vyhlásení verejného obstarávania</w:t>
      </w:r>
      <w:r w:rsidR="00840E6F">
        <w:t xml:space="preserve"> </w:t>
      </w:r>
      <w:r w:rsidR="00951E39">
        <w:t>a súťažných podkladoch</w:t>
      </w:r>
      <w:r w:rsidR="00951E39" w:rsidRPr="004E0939">
        <w:t>.</w:t>
      </w:r>
    </w:p>
    <w:p w14:paraId="5B5AF957" w14:textId="77777777" w:rsidR="00845397" w:rsidRDefault="00845397" w:rsidP="00845397">
      <w:pPr>
        <w:pStyle w:val="Odsekzoznamu"/>
      </w:pPr>
    </w:p>
    <w:p w14:paraId="4C1C7810" w14:textId="67E101A8" w:rsidR="00A30052" w:rsidRDefault="00845397" w:rsidP="00A869ED">
      <w:pPr>
        <w:pStyle w:val="Odsekzoznamu"/>
        <w:numPr>
          <w:ilvl w:val="0"/>
          <w:numId w:val="4"/>
        </w:numPr>
        <w:tabs>
          <w:tab w:val="left" w:pos="4678"/>
        </w:tabs>
        <w:ind w:left="426" w:hanging="426"/>
        <w:jc w:val="both"/>
      </w:pPr>
      <w:r w:rsidRPr="00845397">
        <w:t xml:space="preserve">Pri </w:t>
      </w:r>
      <w:r w:rsidR="00B11F3A">
        <w:t xml:space="preserve">zadávaní </w:t>
      </w:r>
      <w:r w:rsidRPr="00845397">
        <w:t>každej konkrétnej zákazk</w:t>
      </w:r>
      <w:r w:rsidR="00B11F3A">
        <w:t>y</w:t>
      </w:r>
      <w:r w:rsidRPr="00845397">
        <w:t xml:space="preserve"> verejný obstarávateľ </w:t>
      </w:r>
      <w:r w:rsidR="00B11F3A">
        <w:t xml:space="preserve">elektronicky prostredníctvom funkcionality </w:t>
      </w:r>
      <w:r w:rsidR="00840E6F">
        <w:t>DNS</w:t>
      </w:r>
      <w:r w:rsidR="00A869ED">
        <w:t xml:space="preserve"> pošle</w:t>
      </w:r>
      <w:r w:rsidR="00840E6F">
        <w:t xml:space="preserve"> </w:t>
      </w:r>
      <w:r w:rsidRPr="00845397">
        <w:t>v</w:t>
      </w:r>
      <w:r w:rsidR="00A869ED">
        <w:t>ý</w:t>
      </w:r>
      <w:r w:rsidRPr="00845397">
        <w:t>zv</w:t>
      </w:r>
      <w:r w:rsidR="00A869ED">
        <w:t>u</w:t>
      </w:r>
      <w:r w:rsidRPr="00845397">
        <w:t xml:space="preserve"> na pred</w:t>
      </w:r>
      <w:r w:rsidR="00A869ED">
        <w:t>klada</w:t>
      </w:r>
      <w:r w:rsidRPr="00845397">
        <w:t>nie pon</w:t>
      </w:r>
      <w:r w:rsidR="00A869ED">
        <w:t xml:space="preserve">úk súčasne </w:t>
      </w:r>
      <w:r w:rsidRPr="00845397">
        <w:t>všetký</w:t>
      </w:r>
      <w:r w:rsidR="009367D5">
        <w:t>m</w:t>
      </w:r>
      <w:r w:rsidRPr="00845397">
        <w:t xml:space="preserve"> záujemco</w:t>
      </w:r>
      <w:r w:rsidR="009367D5">
        <w:t>m</w:t>
      </w:r>
      <w:r w:rsidR="00A869ED">
        <w:t xml:space="preserve"> </w:t>
      </w:r>
      <w:r w:rsidRPr="00845397">
        <w:t>zaraden</w:t>
      </w:r>
      <w:r w:rsidR="00A869ED">
        <w:t>ým</w:t>
      </w:r>
      <w:r w:rsidRPr="00845397">
        <w:t xml:space="preserve"> do</w:t>
      </w:r>
      <w:r w:rsidR="00840E6F">
        <w:t xml:space="preserve"> DNS</w:t>
      </w:r>
      <w:r w:rsidR="00A869ED">
        <w:t xml:space="preserve"> </w:t>
      </w:r>
      <w:r w:rsidR="00A869ED" w:rsidRPr="00845397">
        <w:t>osobitne na každú zákazku, ktorá sa zadáva s využitím tohto systému</w:t>
      </w:r>
      <w:r w:rsidR="00A869ED">
        <w:t xml:space="preserve"> alebo </w:t>
      </w:r>
      <w:r w:rsidR="00A869ED" w:rsidRPr="00A869ED">
        <w:t xml:space="preserve">všetkým záujemcom zaradeným do určitej kategórie zodpovedajúcej zadávanej </w:t>
      </w:r>
      <w:r w:rsidR="00A869ED" w:rsidRPr="00A869ED">
        <w:lastRenderedPageBreak/>
        <w:t xml:space="preserve">zákazke, ak bol </w:t>
      </w:r>
      <w:r w:rsidR="00A869ED">
        <w:t>DNS</w:t>
      </w:r>
      <w:r w:rsidR="00A869ED" w:rsidRPr="00A869ED">
        <w:t xml:space="preserve"> rozdelený do kategórií.</w:t>
      </w:r>
      <w:r w:rsidR="00B11F3A">
        <w:t xml:space="preserve"> </w:t>
      </w:r>
      <w:r w:rsidR="009A62A3">
        <w:t>Ponuky predložené v lehote na predkladanie ponúk sa vyhodnocujú podľa kritérií uvedených v oznámení o vyhlásení verejného obstarávania, prípadne spresnených vo výzve na predkladanie ponúk.</w:t>
      </w:r>
    </w:p>
    <w:p w14:paraId="7B36E882" w14:textId="77777777" w:rsidR="00A30052" w:rsidRDefault="00A30052" w:rsidP="00A30052">
      <w:pPr>
        <w:tabs>
          <w:tab w:val="left" w:pos="4678"/>
        </w:tabs>
        <w:jc w:val="both"/>
      </w:pPr>
    </w:p>
    <w:p w14:paraId="0482B63F" w14:textId="3E097B06" w:rsidR="00A30052" w:rsidRDefault="00840E6F" w:rsidP="009A62A3">
      <w:pPr>
        <w:pStyle w:val="Odsekzoznamu"/>
        <w:numPr>
          <w:ilvl w:val="0"/>
          <w:numId w:val="4"/>
        </w:numPr>
        <w:tabs>
          <w:tab w:val="left" w:pos="4678"/>
        </w:tabs>
        <w:ind w:left="426" w:hanging="426"/>
        <w:jc w:val="both"/>
      </w:pPr>
      <w:r>
        <w:t>V rámci DNS</w:t>
      </w:r>
      <w:r w:rsidR="00A30052" w:rsidRPr="00A30052">
        <w:t xml:space="preserve"> </w:t>
      </w:r>
      <w:r w:rsidR="00BF2F2C">
        <w:t xml:space="preserve"> nie </w:t>
      </w:r>
      <w:r w:rsidR="00A30052" w:rsidRPr="00A30052">
        <w:t>je možné uzavrieť rámcovú dohodu.</w:t>
      </w:r>
    </w:p>
    <w:p w14:paraId="25963B79" w14:textId="77777777" w:rsidR="00A30052" w:rsidRDefault="00A30052" w:rsidP="00A30052">
      <w:pPr>
        <w:tabs>
          <w:tab w:val="left" w:pos="4678"/>
        </w:tabs>
        <w:jc w:val="both"/>
      </w:pPr>
    </w:p>
    <w:p w14:paraId="0F74475C" w14:textId="129DB43B" w:rsidR="00A30052" w:rsidRPr="00D45E47" w:rsidRDefault="00A30052" w:rsidP="00D45E47">
      <w:pPr>
        <w:pStyle w:val="Odsekzoznamu"/>
        <w:numPr>
          <w:ilvl w:val="0"/>
          <w:numId w:val="4"/>
        </w:numPr>
        <w:tabs>
          <w:tab w:val="left" w:pos="4678"/>
        </w:tabs>
        <w:ind w:left="426" w:hanging="426"/>
        <w:jc w:val="both"/>
      </w:pPr>
      <w:r w:rsidRPr="00A869ED">
        <w:t xml:space="preserve">Od rámcovej dohody, ktorá taktiež umožňuje zadávanie čiastkových zákaziek, sa </w:t>
      </w:r>
      <w:r w:rsidR="00471276" w:rsidRPr="00A869ED">
        <w:t xml:space="preserve">DNS </w:t>
      </w:r>
      <w:r w:rsidRPr="00D45E47">
        <w:t xml:space="preserve">odlišuje v tom, že kým v prípade rámcovej dohody sa čiastkové zákazky zadávajú na základe opisu predmetu zákazky špecifikovaného už v oznámení o vyhlásení verejného obstarávania </w:t>
      </w:r>
      <w:r w:rsidR="00471276" w:rsidRPr="00D45E47">
        <w:t>a najmä</w:t>
      </w:r>
      <w:r w:rsidRPr="00D45E47">
        <w:t xml:space="preserve"> v súťažných podkladoch, v prípade </w:t>
      </w:r>
      <w:r w:rsidR="00471276" w:rsidRPr="00D45E47">
        <w:t xml:space="preserve">DNS </w:t>
      </w:r>
      <w:r w:rsidRPr="00D45E47">
        <w:t>sa v oznámení o vyhlásení ve</w:t>
      </w:r>
      <w:r w:rsidRPr="008D05EA">
        <w:t>rejného obstarávania, resp. súťažných podkladoch uvádza len povaha predmetu zákazky a presná špecifikácia sa určuje až pri konkrétnej zákazke</w:t>
      </w:r>
      <w:r w:rsidR="00471276" w:rsidRPr="00A869ED">
        <w:t xml:space="preserve"> vo výzve na predkladanie ponúk</w:t>
      </w:r>
      <w:r w:rsidR="00D45E47">
        <w:t xml:space="preserve"> alebo </w:t>
      </w:r>
      <w:r w:rsidR="00D45E47" w:rsidRPr="00D45E47">
        <w:t>výberom z predložených elektronických katalógov prispôsobených požiadavkám konkrétnej zákazky</w:t>
      </w:r>
      <w:r w:rsidRPr="00D45E47">
        <w:t xml:space="preserve">.  </w:t>
      </w:r>
    </w:p>
    <w:p w14:paraId="7AE242F3" w14:textId="77777777" w:rsidR="004E0939" w:rsidRDefault="004E0939" w:rsidP="00AF1A9A">
      <w:pPr>
        <w:tabs>
          <w:tab w:val="left" w:pos="4678"/>
        </w:tabs>
        <w:jc w:val="both"/>
      </w:pPr>
    </w:p>
    <w:p w14:paraId="679C2D1B" w14:textId="38D03A33" w:rsidR="003473CB" w:rsidRDefault="000F7F0C" w:rsidP="00A44C0F">
      <w:pPr>
        <w:pStyle w:val="Odsekzoznamu"/>
        <w:numPr>
          <w:ilvl w:val="0"/>
          <w:numId w:val="4"/>
        </w:numPr>
        <w:tabs>
          <w:tab w:val="left" w:pos="4678"/>
        </w:tabs>
        <w:ind w:left="426" w:hanging="426"/>
        <w:jc w:val="both"/>
      </w:pPr>
      <w:r w:rsidRPr="00676DD6">
        <w:t xml:space="preserve">Pravidlá a postupy uvádzané v Systéme riadenia EŠIF, ktoré sú </w:t>
      </w:r>
      <w:r w:rsidR="003473CB" w:rsidRPr="00676DD6">
        <w:t xml:space="preserve">dotknuté subjekty povinné </w:t>
      </w:r>
      <w:r w:rsidRPr="00676DD6">
        <w:t xml:space="preserve">pri zadávaní zákaziek a ich </w:t>
      </w:r>
      <w:r w:rsidR="003473CB" w:rsidRPr="00676DD6">
        <w:t xml:space="preserve">kontrole zo strany RO dodržiavať a ktoré nie sú uvedené v tomto metodickom pokyne, platia </w:t>
      </w:r>
      <w:r w:rsidR="00D50DF4" w:rsidRPr="00676DD6">
        <w:t>v</w:t>
      </w:r>
      <w:r w:rsidR="003473CB" w:rsidRPr="00676DD6">
        <w:t xml:space="preserve"> znení uvedenom v Systéme riadenia EŠIF. </w:t>
      </w:r>
    </w:p>
    <w:p w14:paraId="27559730" w14:textId="77777777" w:rsidR="00471276" w:rsidRPr="00676DD6" w:rsidRDefault="00471276" w:rsidP="00A44C0F">
      <w:pPr>
        <w:pStyle w:val="Odsekzoznamu"/>
        <w:tabs>
          <w:tab w:val="left" w:pos="4678"/>
        </w:tabs>
        <w:ind w:left="426"/>
        <w:jc w:val="both"/>
      </w:pPr>
    </w:p>
    <w:p w14:paraId="6D7B6383" w14:textId="77777777" w:rsidR="00C80097" w:rsidRPr="00676DD6" w:rsidRDefault="003473CB" w:rsidP="00A44C0F">
      <w:pPr>
        <w:pStyle w:val="Odsekzoznamu"/>
        <w:numPr>
          <w:ilvl w:val="0"/>
          <w:numId w:val="4"/>
        </w:numPr>
        <w:tabs>
          <w:tab w:val="left" w:pos="4678"/>
        </w:tabs>
        <w:ind w:left="426" w:hanging="426"/>
        <w:jc w:val="both"/>
      </w:pPr>
      <w:r w:rsidRPr="00676DD6">
        <w:t>RO nie sú oprávnené meniť pravidlá a požiadavky uvádzané v tomto metodickom pokyne, pokiaľ sa v tomto metodickom pokyne neuvádza</w:t>
      </w:r>
      <w:r w:rsidR="00D50DF4" w:rsidRPr="00676DD6">
        <w:t xml:space="preserve"> v konkrétnych ustanoveniach</w:t>
      </w:r>
      <w:r w:rsidRPr="00676DD6">
        <w:t xml:space="preserve"> inak.</w:t>
      </w:r>
    </w:p>
    <w:p w14:paraId="6579AB4C" w14:textId="39E1D593" w:rsidR="00C06F45" w:rsidRPr="00893FC4" w:rsidRDefault="00C06F45" w:rsidP="00C06F45">
      <w:pPr>
        <w:pStyle w:val="MPCKO1"/>
        <w:jc w:val="both"/>
      </w:pPr>
      <w:bookmarkStart w:id="58" w:name="_Toc54633992"/>
      <w:bookmarkStart w:id="59" w:name="_Toc477964674"/>
      <w:r>
        <w:t>3</w:t>
      </w:r>
      <w:r w:rsidRPr="00893FC4">
        <w:t xml:space="preserve"> </w:t>
      </w:r>
      <w:r>
        <w:t>Kontrola/finančná kontrola zákaziek zadávaných na základe rámcovej dohody, uzavretej ako výsledok verejného obstarávania</w:t>
      </w:r>
      <w:bookmarkEnd w:id="58"/>
    </w:p>
    <w:p w14:paraId="07AD62D2" w14:textId="23EBC877" w:rsidR="00C06F45" w:rsidRDefault="00C06F45" w:rsidP="00C06F45">
      <w:pPr>
        <w:pStyle w:val="SRKNorm"/>
        <w:numPr>
          <w:ilvl w:val="0"/>
          <w:numId w:val="60"/>
        </w:numPr>
        <w:spacing w:before="120" w:after="120"/>
        <w:ind w:left="426" w:hanging="426"/>
        <w:contextualSpacing w:val="0"/>
      </w:pPr>
      <w:r>
        <w:t xml:space="preserve">Na kontrolu/finančnú kontrolu zákaziek, zadaných na základe rámcovej dohody, uzavretej ako výsledok verejného obstarávania, sa primerane vzťahujú všeobecné ustanovenia k výkonu kontroly/finančnej kontroly verejného obstarávania podľa Systému riadenia EŠIF. </w:t>
      </w:r>
    </w:p>
    <w:p w14:paraId="21B4CE75" w14:textId="597A1CE7" w:rsidR="00C06F45" w:rsidRDefault="00C06F45" w:rsidP="00C06F45">
      <w:pPr>
        <w:pStyle w:val="SRKNorm"/>
        <w:numPr>
          <w:ilvl w:val="0"/>
          <w:numId w:val="60"/>
        </w:numPr>
        <w:spacing w:before="120" w:after="120"/>
        <w:ind w:left="426" w:hanging="426"/>
        <w:contextualSpacing w:val="0"/>
      </w:pPr>
      <w:r w:rsidRPr="00DE076C">
        <w:t xml:space="preserve">Pre aplikáciu správneho postupu </w:t>
      </w:r>
      <w:r>
        <w:t xml:space="preserve">pri výkone kontroly/finančnej kontroly verejného obstarávania </w:t>
      </w:r>
      <w:r w:rsidRPr="00DE076C">
        <w:t xml:space="preserve">je potrebné vychádzať z hodnoty </w:t>
      </w:r>
      <w:r>
        <w:t xml:space="preserve">čiastkovej zákazky, zadanej </w:t>
      </w:r>
      <w:r w:rsidRPr="00DE076C">
        <w:t>na základe rámcovej dohody</w:t>
      </w:r>
      <w:r>
        <w:t xml:space="preserve"> </w:t>
      </w:r>
      <w:r w:rsidRPr="00DE076C">
        <w:t>a následne postu</w:t>
      </w:r>
      <w:r>
        <w:t>povať primerane podľa kapitoly</w:t>
      </w:r>
      <w:r w:rsidRPr="00DE076C">
        <w:t xml:space="preserve"> 3.3.7 „Kontrola verejného obstarávania“ </w:t>
      </w:r>
      <w:r>
        <w:t>Systém</w:t>
      </w:r>
      <w:r w:rsidRPr="00DE076C">
        <w:t>u riadenia EŠIF</w:t>
      </w:r>
      <w:r>
        <w:t xml:space="preserve">, verzia </w:t>
      </w:r>
      <w:del w:id="60" w:author="Melinda Vargová" w:date="2020-10-01T10:33:00Z">
        <w:r w:rsidR="008D2766" w:rsidDel="00A408F4">
          <w:delText>9</w:delText>
        </w:r>
      </w:del>
      <w:ins w:id="61" w:author="Melinda Vargová" w:date="2020-10-01T10:33:00Z">
        <w:r w:rsidR="00A408F4">
          <w:t>10</w:t>
        </w:r>
      </w:ins>
      <w:r w:rsidRPr="00DE076C">
        <w:t xml:space="preserve"> </w:t>
      </w:r>
      <w:r>
        <w:t xml:space="preserve">a jeho ďalších aktualizácií v prípade rámcovej dohody, uzavretej podľa ZVO, resp. postupovať primerane podľa kapitoly 3.3.7 </w:t>
      </w:r>
      <w:r w:rsidRPr="000107EC">
        <w:t xml:space="preserve">„Kontrola verejného obstarávania“ </w:t>
      </w:r>
      <w:r>
        <w:t>Systém</w:t>
      </w:r>
      <w:r w:rsidRPr="000107EC">
        <w:t>u riadenia EŠIF</w:t>
      </w:r>
      <w:r>
        <w:t xml:space="preserve">, verzia 3 v prípade rámcovej dohody, uzavretej podľa zákona č. 25/2006 Z. z. o verejnom obstarávaní a o zmene a doplnení niektorých zákonov (ďalej len „zákon č. 25/2006 </w:t>
      </w:r>
      <w:proofErr w:type="spellStart"/>
      <w:r>
        <w:t>Z.z</w:t>
      </w:r>
      <w:proofErr w:type="spellEnd"/>
      <w:r>
        <w:t xml:space="preserve">.). </w:t>
      </w:r>
    </w:p>
    <w:p w14:paraId="306132E0" w14:textId="054A4E74" w:rsidR="00C06F45" w:rsidRDefault="00C06F45" w:rsidP="00C06F45">
      <w:pPr>
        <w:pStyle w:val="SRKNorm"/>
        <w:numPr>
          <w:ilvl w:val="0"/>
          <w:numId w:val="60"/>
        </w:numPr>
        <w:spacing w:before="120" w:after="120"/>
        <w:ind w:left="426" w:hanging="426"/>
        <w:contextualSpacing w:val="0"/>
      </w:pPr>
      <w:r>
        <w:t xml:space="preserve">Prvá ex </w:t>
      </w:r>
      <w:proofErr w:type="spellStart"/>
      <w:r>
        <w:t>ante</w:t>
      </w:r>
      <w:proofErr w:type="spellEnd"/>
      <w:r>
        <w:t xml:space="preserve"> kontrola sa v prípade finančnej kontroly zákaziek zadávaných na základe rámcovej dohody nevykonáva, a to bez ohľadu na hodnotu tejto čiastkovej zákazky.</w:t>
      </w:r>
    </w:p>
    <w:p w14:paraId="1BE98315" w14:textId="4FC5C5A3" w:rsidR="00C06F45" w:rsidRPr="00AE75D0" w:rsidDel="00223FA4" w:rsidRDefault="00C06F45">
      <w:pPr>
        <w:pStyle w:val="SRKNorm"/>
        <w:numPr>
          <w:ilvl w:val="0"/>
          <w:numId w:val="60"/>
        </w:numPr>
        <w:ind w:left="426" w:hanging="426"/>
        <w:rPr>
          <w:del w:id="62" w:author="Branislav Hudec" w:date="2020-10-05T17:31:00Z"/>
        </w:rPr>
        <w:pPrChange w:id="63" w:author="Branislav Hudec" w:date="2020-10-05T17:20:00Z">
          <w:pPr>
            <w:pStyle w:val="SRKNorm"/>
            <w:numPr>
              <w:numId w:val="60"/>
            </w:numPr>
            <w:spacing w:before="120" w:after="120"/>
            <w:ind w:left="426" w:hanging="426"/>
            <w:contextualSpacing w:val="0"/>
          </w:pPr>
        </w:pPrChange>
      </w:pPr>
      <w:r>
        <w:t>A</w:t>
      </w:r>
      <w:r w:rsidRPr="00DE076C">
        <w:t xml:space="preserve">k </w:t>
      </w:r>
      <w:r>
        <w:t xml:space="preserve">zmluvná </w:t>
      </w:r>
      <w:r w:rsidRPr="00DE076C">
        <w:t xml:space="preserve">hodnota čiastkovej </w:t>
      </w:r>
      <w:r>
        <w:t xml:space="preserve">zákazky </w:t>
      </w:r>
      <w:r w:rsidRPr="00DE076C">
        <w:t xml:space="preserve">sa rovná alebo presahuje finančný limit pre nadlimitnú zákazku </w:t>
      </w:r>
      <w:r>
        <w:t>VO v závislosti od typu obstarávajúceho subjektu a predmetu zákazky</w:t>
      </w:r>
      <w:r w:rsidRPr="00DE076C">
        <w:t xml:space="preserve">, </w:t>
      </w:r>
      <w:del w:id="64" w:author="Branislav Hudec" w:date="2020-10-05T17:31:00Z">
        <w:r w:rsidDel="00223FA4">
          <w:delText xml:space="preserve">môže </w:delText>
        </w:r>
      </w:del>
      <w:r w:rsidRPr="00DE076C">
        <w:t>RO vyko</w:t>
      </w:r>
      <w:r>
        <w:t>n</w:t>
      </w:r>
      <w:ins w:id="65" w:author="Branislav Hudec" w:date="2020-10-05T17:31:00Z">
        <w:r w:rsidR="00223FA4">
          <w:t>á</w:t>
        </w:r>
      </w:ins>
      <w:del w:id="66" w:author="Branislav Hudec" w:date="2020-10-05T17:31:00Z">
        <w:r w:rsidDel="00223FA4">
          <w:delText>ať</w:delText>
        </w:r>
      </w:del>
      <w:r>
        <w:t xml:space="preserve"> v zmysle Systému riadenia EŠIF druhú ex </w:t>
      </w:r>
      <w:proofErr w:type="spellStart"/>
      <w:r w:rsidRPr="00DE076C">
        <w:t>ante</w:t>
      </w:r>
      <w:proofErr w:type="spellEnd"/>
      <w:r w:rsidRPr="00DE076C">
        <w:t xml:space="preserve"> kontrolu</w:t>
      </w:r>
      <w:r>
        <w:t>, t. j. kontrolu pred podpisom zmluvy s úspešným uchádzačom</w:t>
      </w:r>
      <w:ins w:id="67" w:author="Branislav Hudec" w:date="2020-10-05T17:20:00Z">
        <w:r w:rsidR="00463BBA">
          <w:t xml:space="preserve"> </w:t>
        </w:r>
        <w:r w:rsidR="00463BBA" w:rsidRPr="00463BBA">
          <w:t>iba v prípade dobrovoľnej žiadosti prijímat</w:t>
        </w:r>
        <w:r w:rsidR="00463BBA">
          <w:t>eľa o výkon tohto typu kontroly</w:t>
        </w:r>
        <w:r w:rsidR="00463BBA" w:rsidRPr="00463BBA">
          <w:t>.</w:t>
        </w:r>
        <w:r w:rsidR="00463BBA">
          <w:t xml:space="preserve"> </w:t>
        </w:r>
      </w:ins>
      <w:del w:id="68" w:author="Branislav Hudec" w:date="2020-10-05T17:20:00Z">
        <w:r w:rsidDel="00463BBA">
          <w:delText xml:space="preserve">. </w:delText>
        </w:r>
      </w:del>
      <w:r>
        <w:t>V takom prípade vykoná</w:t>
      </w:r>
      <w:r w:rsidRPr="00DE076C">
        <w:t xml:space="preserve"> a</w:t>
      </w:r>
      <w:r>
        <w:t xml:space="preserve">j následnú ex </w:t>
      </w:r>
      <w:r w:rsidRPr="00DE076C">
        <w:t>post kontrolu</w:t>
      </w:r>
      <w:r>
        <w:t>, t. j. kontrolu po podpise zmluvy s úspešným uchádzačom</w:t>
      </w:r>
      <w:r w:rsidRPr="00DE076C">
        <w:t xml:space="preserve">. </w:t>
      </w:r>
      <w:r>
        <w:t>A</w:t>
      </w:r>
      <w:r w:rsidRPr="00147D9E">
        <w:t xml:space="preserve">k </w:t>
      </w:r>
      <w:r>
        <w:t xml:space="preserve">bude nadlimitná </w:t>
      </w:r>
      <w:r w:rsidRPr="00147D9E">
        <w:t xml:space="preserve">čiastková </w:t>
      </w:r>
      <w:r w:rsidRPr="00147D9E">
        <w:lastRenderedPageBreak/>
        <w:t xml:space="preserve">zákazka predmetom </w:t>
      </w:r>
      <w:r>
        <w:t xml:space="preserve">ex post kontroly/finančnej </w:t>
      </w:r>
      <w:r w:rsidRPr="00147D9E">
        <w:t xml:space="preserve">kontroly </w:t>
      </w:r>
      <w:r>
        <w:t xml:space="preserve">zo strany </w:t>
      </w:r>
      <w:r w:rsidRPr="00147D9E">
        <w:t>RO</w:t>
      </w:r>
      <w:r>
        <w:t xml:space="preserve"> </w:t>
      </w:r>
      <w:r w:rsidRPr="00147D9E">
        <w:t xml:space="preserve">až </w:t>
      </w:r>
      <w:r>
        <w:t xml:space="preserve"> </w:t>
      </w:r>
      <w:r w:rsidRPr="00147D9E">
        <w:t>po podpise či</w:t>
      </w:r>
      <w:r>
        <w:t xml:space="preserve">astkovej zmluvy (napr. v prípadoch, ak bola čiastková zákazka zadaná ešte pred uzavretím zmluvy o poskytnutí NFP, alebo v prípade, </w:t>
      </w:r>
      <w:ins w:id="69" w:author="Branislav Hudec" w:date="2020-10-05T17:21:00Z">
        <w:r w:rsidR="00463BBA">
          <w:t xml:space="preserve">ak </w:t>
        </w:r>
      </w:ins>
      <w:del w:id="70" w:author="Branislav Hudec" w:date="2020-10-05T17:21:00Z">
        <w:r w:rsidDel="00463BBA">
          <w:delText xml:space="preserve">že </w:delText>
        </w:r>
      </w:del>
      <w:ins w:id="71" w:author="Branislav Hudec" w:date="2020-10-05T17:21:00Z">
        <w:r w:rsidR="00463BBA">
          <w:t>prijímateľ</w:t>
        </w:r>
        <w:r w:rsidR="00463BBA" w:rsidRPr="00463BBA">
          <w:t xml:space="preserve"> </w:t>
        </w:r>
      </w:ins>
      <w:ins w:id="72" w:author="Branislav Hudec" w:date="2020-10-05T17:22:00Z">
        <w:r w:rsidR="00463BBA">
          <w:t xml:space="preserve">nepožiada </w:t>
        </w:r>
      </w:ins>
      <w:ins w:id="73" w:author="Branislav Hudec" w:date="2020-10-05T17:21:00Z">
        <w:r w:rsidR="00223FA4">
          <w:t>o výkon tohto typu kontroly</w:t>
        </w:r>
      </w:ins>
      <w:ins w:id="74" w:author="Branislav Hudec" w:date="2020-10-05T17:22:00Z">
        <w:r w:rsidR="00463BBA">
          <w:t>)</w:t>
        </w:r>
      </w:ins>
      <w:del w:id="75" w:author="Branislav Hudec" w:date="2020-10-05T17:22:00Z">
        <w:r w:rsidDel="00463BBA">
          <w:delText>RO sa rozhodne nevykonať druhú ex ante kontrolu, ktorá je fakultatívna)</w:delText>
        </w:r>
      </w:del>
      <w:r>
        <w:t xml:space="preserve">, RO vykoná </w:t>
      </w:r>
      <w:r w:rsidRPr="00147D9E">
        <w:t>štandardnú ex</w:t>
      </w:r>
      <w:r>
        <w:t xml:space="preserve"> </w:t>
      </w:r>
      <w:r w:rsidRPr="00147D9E">
        <w:t>post kontrolu</w:t>
      </w:r>
      <w:r>
        <w:t>.</w:t>
      </w:r>
      <w:ins w:id="76" w:author="Branislav Hudec" w:date="2020-10-05T17:31:00Z">
        <w:r w:rsidR="00223FA4">
          <w:t xml:space="preserve"> </w:t>
        </w:r>
      </w:ins>
    </w:p>
    <w:p w14:paraId="68568FF2" w14:textId="4AEC2BE3" w:rsidR="00C06F45" w:rsidRDefault="00C06F45">
      <w:pPr>
        <w:pStyle w:val="Odsekzoznamu"/>
        <w:numPr>
          <w:ilvl w:val="0"/>
          <w:numId w:val="60"/>
        </w:numPr>
        <w:spacing w:before="120" w:after="120"/>
        <w:ind w:left="426" w:hanging="426"/>
        <w:contextualSpacing w:val="0"/>
        <w:jc w:val="both"/>
        <w:pPrChange w:id="77" w:author="Branislav Hudec" w:date="2020-10-05T17:31:00Z">
          <w:pPr>
            <w:pStyle w:val="SRKNorm"/>
            <w:numPr>
              <w:numId w:val="60"/>
            </w:numPr>
            <w:spacing w:before="120" w:after="120"/>
            <w:ind w:left="426" w:hanging="426"/>
            <w:contextualSpacing w:val="0"/>
          </w:pPr>
        </w:pPrChange>
      </w:pPr>
      <w:del w:id="78" w:author="Branislav Hudec" w:date="2020-10-05T17:31:00Z">
        <w:r w:rsidDel="00223FA4">
          <w:delText xml:space="preserve">Pri druhej ex ante kontrole zákaziek </w:delText>
        </w:r>
        <w:r w:rsidR="000C01B8" w:rsidDel="00223FA4">
          <w:delText xml:space="preserve">zadávaných na základe rámcovej dohody </w:delText>
        </w:r>
      </w:del>
      <w:del w:id="79" w:author="Branislav Hudec" w:date="2020-10-05T17:30:00Z">
        <w:r w:rsidDel="00223FA4">
          <w:delText xml:space="preserve">(ak RO uplatní tento typ kontroly) </w:delText>
        </w:r>
      </w:del>
      <w:del w:id="80" w:author="Branislav Hudec" w:date="2020-10-05T17:31:00Z">
        <w:r w:rsidR="009D7B44" w:rsidDel="00223FA4">
          <w:delText xml:space="preserve">vykonáva kontrolu/finančnú kontrolu RO, pričom </w:delText>
        </w:r>
      </w:del>
      <w:ins w:id="81" w:author="Branislav Hudec" w:date="2020-10-05T17:31:00Z">
        <w:r w:rsidR="00223FA4">
          <w:t>P</w:t>
        </w:r>
      </w:ins>
      <w:del w:id="82" w:author="Branislav Hudec" w:date="2020-10-05T17:31:00Z">
        <w:r w:rsidR="009D7B44" w:rsidDel="00223FA4">
          <w:delText>p</w:delText>
        </w:r>
      </w:del>
      <w:r w:rsidR="009D7B44">
        <w:t xml:space="preserve">ovinnosť prijímateľa podať podnet na ÚVO sa podľa § 169 ods. 2 ZVO nevzťahuje na zadávanie zákaziek na základe rámcovej dohody, aj keď sú v hodnote nadlimitnej zákazky. </w:t>
      </w:r>
    </w:p>
    <w:p w14:paraId="5BDD3684" w14:textId="77777777" w:rsidR="00C06F45" w:rsidRDefault="00C06F45">
      <w:pPr>
        <w:pStyle w:val="Odsekzoznamu"/>
        <w:numPr>
          <w:ilvl w:val="0"/>
          <w:numId w:val="60"/>
        </w:numPr>
        <w:spacing w:before="120" w:after="120"/>
        <w:ind w:left="426" w:hanging="426"/>
        <w:contextualSpacing w:val="0"/>
        <w:jc w:val="both"/>
        <w:pPrChange w:id="83" w:author="Branislav Hudec" w:date="2020-10-05T17:31:00Z">
          <w:pPr>
            <w:pStyle w:val="SRKNorm"/>
            <w:numPr>
              <w:numId w:val="60"/>
            </w:numPr>
            <w:spacing w:before="120" w:after="120"/>
            <w:ind w:left="426" w:hanging="426"/>
            <w:contextualSpacing w:val="0"/>
          </w:pPr>
        </w:pPrChange>
      </w:pPr>
      <w:r w:rsidRPr="00DE076C">
        <w:t>V prípa</w:t>
      </w:r>
      <w:r>
        <w:t xml:space="preserve">de, že hodnota čiastkovej zákazky zadanej na základe rámcovej dohody </w:t>
      </w:r>
      <w:r w:rsidRPr="00DE076C">
        <w:t xml:space="preserve">predstavuje z pohľadu finančného limitu </w:t>
      </w:r>
      <w:r>
        <w:t>pod</w:t>
      </w:r>
      <w:r w:rsidRPr="00DE076C">
        <w:t xml:space="preserve">limitnú zákazku, </w:t>
      </w:r>
      <w:r>
        <w:t>vykoná</w:t>
      </w:r>
      <w:r w:rsidRPr="00DE076C">
        <w:t xml:space="preserve"> RO štandardnú</w:t>
      </w:r>
      <w:r>
        <w:t xml:space="preserve"> </w:t>
      </w:r>
      <w:r>
        <w:br/>
      </w:r>
      <w:r w:rsidRPr="00DE076C">
        <w:t>ex</w:t>
      </w:r>
      <w:r>
        <w:t xml:space="preserve"> </w:t>
      </w:r>
      <w:r w:rsidRPr="00DE076C">
        <w:t>post kontrolu a postupuj</w:t>
      </w:r>
      <w:r>
        <w:t>e primerane podľa časti Systém</w:t>
      </w:r>
      <w:r w:rsidRPr="00DE076C">
        <w:t>u riadenia EŠIF</w:t>
      </w:r>
      <w:r>
        <w:t xml:space="preserve"> v príslušnej verzii, ktorá upravuje štandardnú ex post kontrolu</w:t>
      </w:r>
      <w:r w:rsidRPr="00DE076C">
        <w:t xml:space="preserve">. </w:t>
      </w:r>
      <w:r>
        <w:t>Čiastkové zákazky zadávané na základe rámcovej dohody, ktorá bola výsledkom podlimitného postupu s využitím elektronického trhoviska, sú kontrolované iba v štádiu ex post kontroly.</w:t>
      </w:r>
    </w:p>
    <w:p w14:paraId="50814C9B" w14:textId="77777777" w:rsidR="00C06F45" w:rsidRPr="00343FA7" w:rsidRDefault="00C06F45" w:rsidP="00C06F45">
      <w:pPr>
        <w:pStyle w:val="Odsekzoznamu"/>
        <w:numPr>
          <w:ilvl w:val="0"/>
          <w:numId w:val="60"/>
        </w:numPr>
        <w:spacing w:before="120" w:after="120"/>
        <w:ind w:left="426" w:hanging="426"/>
        <w:contextualSpacing w:val="0"/>
        <w:jc w:val="both"/>
      </w:pPr>
      <w:r>
        <w:t xml:space="preserve">Čiastková zákazka zadávaná na základe rámcovej dohody môže mať formu písomnej zmluvy alebo </w:t>
      </w:r>
      <w:r w:rsidRPr="0019395D">
        <w:t>objednávk</w:t>
      </w:r>
      <w:r>
        <w:t>y</w:t>
      </w:r>
      <w:r w:rsidRPr="0019395D">
        <w:t>, prípadne in</w:t>
      </w:r>
      <w:r>
        <w:t>ého</w:t>
      </w:r>
      <w:r w:rsidRPr="0019395D">
        <w:t xml:space="preserve"> doklad</w:t>
      </w:r>
      <w:r>
        <w:t>u</w:t>
      </w:r>
      <w:r w:rsidRPr="0019395D">
        <w:t>, ktorý jednoznačne a hodnoverne preukazuje formálne a vecné naplnenie predmetu zákazky.</w:t>
      </w:r>
      <w:r>
        <w:t xml:space="preserve"> Uvedené pravidlo platí aj v prípade čiastkových zákaziek v hodnote nadlimitnej zákazky alebo podlimitnej zákazky.</w:t>
      </w:r>
    </w:p>
    <w:p w14:paraId="0B64AA4F" w14:textId="20452AA8" w:rsidR="00C06F45" w:rsidRPr="00721953" w:rsidRDefault="00C06F45" w:rsidP="00C06F45">
      <w:pPr>
        <w:pStyle w:val="SRKNorm"/>
        <w:numPr>
          <w:ilvl w:val="0"/>
          <w:numId w:val="60"/>
        </w:numPr>
        <w:spacing w:before="120" w:after="120"/>
        <w:ind w:left="426" w:hanging="426"/>
        <w:contextualSpacing w:val="0"/>
        <w:rPr>
          <w:u w:val="single"/>
        </w:rPr>
      </w:pPr>
      <w:r>
        <w:t xml:space="preserve">Ak hodnota čiastkovej zákazky </w:t>
      </w:r>
      <w:r w:rsidRPr="00377607">
        <w:t>zadávanej na základe rámcovej dohody</w:t>
      </w:r>
      <w:r>
        <w:t xml:space="preserve"> </w:t>
      </w:r>
      <w:r w:rsidRPr="00DE076C">
        <w:t xml:space="preserve">predstavuje </w:t>
      </w:r>
      <w:r>
        <w:t xml:space="preserve">                     </w:t>
      </w:r>
      <w:r w:rsidRPr="00DE076C">
        <w:t xml:space="preserve">z pohľadu finančného limitu zákazku </w:t>
      </w:r>
      <w:r>
        <w:t>s nízkou hodnotou podľa § 117 ZVO</w:t>
      </w:r>
      <w:r w:rsidRPr="00DE076C">
        <w:t xml:space="preserve">, </w:t>
      </w:r>
      <w:r>
        <w:t xml:space="preserve">resp. zákazku podľa § 9 ods. 9 zákona č. 25/2006 Z. z., </w:t>
      </w:r>
      <w:r w:rsidRPr="00DE076C">
        <w:t xml:space="preserve">je potrebné postupovať primerane podľa všeobecných ustanovení týkajúcich sa kontroly zákaziek </w:t>
      </w:r>
      <w:r>
        <w:t>s nízkymi hodnotami uvedených v časti 3.3.7.2.5</w:t>
      </w:r>
      <w:r w:rsidRPr="00DE076C">
        <w:t xml:space="preserve">. </w:t>
      </w:r>
      <w:r>
        <w:t>Systém</w:t>
      </w:r>
      <w:r w:rsidRPr="00DE076C">
        <w:t>u riadenia EŠIF,</w:t>
      </w:r>
      <w:r>
        <w:t xml:space="preserve"> verzia </w:t>
      </w:r>
      <w:r w:rsidR="00AE4BF8">
        <w:t>9</w:t>
      </w:r>
      <w:r w:rsidR="007925A7">
        <w:t xml:space="preserve"> a jeho ďalších aktualizácií</w:t>
      </w:r>
      <w:r>
        <w:t xml:space="preserve">, resp. </w:t>
      </w:r>
      <w:r w:rsidRPr="005611AE">
        <w:t xml:space="preserve">podľa všeobecných ustanovení týkajúcich sa kontroly zákaziek </w:t>
      </w:r>
      <w:r>
        <w:t xml:space="preserve">podľa § 9 ods. 9 zákona </w:t>
      </w:r>
      <w:r w:rsidR="007925A7">
        <w:t xml:space="preserve">                     </w:t>
      </w:r>
      <w:r>
        <w:t>č. 25/2006 Z. z. uvedených v časti 3.3.7.2.6. Systému riadenia EŠIF, verzia 3. P</w:t>
      </w:r>
      <w:r w:rsidRPr="00DE076C">
        <w:t>rijímateľ predkladá dokumentáciu na kontrolu po</w:t>
      </w:r>
      <w:r>
        <w:t xml:space="preserve"> zadaní zákazky</w:t>
      </w:r>
      <w:r w:rsidRPr="00DE076C">
        <w:t xml:space="preserve">, </w:t>
      </w:r>
      <w:r>
        <w:t xml:space="preserve">t. j. po podpise čiastkovej zmluvy uzavretej na základe rámcovej dohody, </w:t>
      </w:r>
      <w:r w:rsidRPr="00DE076C">
        <w:t>pričom čiastkové plnenie nemusí byť založené na písomnom zmluvnom vzťahu, postačuje namiesto zmluvy predložiť objednávku, prípadn</w:t>
      </w:r>
      <w:r>
        <w:t xml:space="preserve">e iný doklad, ktorý jednoznačne </w:t>
      </w:r>
      <w:r w:rsidRPr="00DE076C">
        <w:t xml:space="preserve">a hodnoverne preukazuje formálne a vecné naplnenie predmetu zákazky. </w:t>
      </w:r>
      <w:r w:rsidRPr="00721953">
        <w:rPr>
          <w:u w:val="single"/>
        </w:rPr>
        <w:t xml:space="preserve">Povinnosti týkajúce sa zverejňovania uvedené v časti 3.3.7.2.5.1 </w:t>
      </w:r>
      <w:r>
        <w:rPr>
          <w:u w:val="single"/>
        </w:rPr>
        <w:t>Systém</w:t>
      </w:r>
      <w:r w:rsidRPr="00721953">
        <w:rPr>
          <w:u w:val="single"/>
        </w:rPr>
        <w:t xml:space="preserve">u riadenia EŠIF </w:t>
      </w:r>
      <w:r>
        <w:rPr>
          <w:u w:val="single"/>
        </w:rPr>
        <w:t xml:space="preserve">verzia </w:t>
      </w:r>
      <w:r w:rsidR="00AE4BF8">
        <w:rPr>
          <w:u w:val="single"/>
        </w:rPr>
        <w:t>9</w:t>
      </w:r>
      <w:r>
        <w:rPr>
          <w:u w:val="single"/>
        </w:rPr>
        <w:t xml:space="preserve"> a jeho ďalších aktualizácií, resp. uvedené v časti 3.3.7.2.6.1 Systému riadenia EŠIF verzia 3 </w:t>
      </w:r>
      <w:r w:rsidRPr="00721953">
        <w:rPr>
          <w:u w:val="single"/>
        </w:rPr>
        <w:t xml:space="preserve">(zverejnenie výzvy na predkladanie ponúk na webovom sídle prijímateľa a odoslanie informácie o takomto zverejnení na </w:t>
      </w:r>
      <w:hyperlink r:id="rId10" w:history="1">
        <w:r w:rsidRPr="00721953">
          <w:rPr>
            <w:rStyle w:val="Hypertextovprepojenie"/>
          </w:rPr>
          <w:t>zakazkycko</w:t>
        </w:r>
        <w:r w:rsidRPr="009C2A7F">
          <w:rPr>
            <w:rStyle w:val="Hypertextovprepojenie"/>
          </w:rPr>
          <w:t>@vlada.gov.sk</w:t>
        </w:r>
      </w:hyperlink>
      <w:r w:rsidRPr="00721953">
        <w:rPr>
          <w:u w:val="single"/>
        </w:rPr>
        <w:t>) sa pre tento prípad neuplatnia.</w:t>
      </w:r>
      <w:r>
        <w:rPr>
          <w:u w:val="single"/>
        </w:rPr>
        <w:t xml:space="preserve"> Zároveň sa pre tento prípad neuplatnia pravidlá týkajúce sa povinnosti oslovenia alebo identifikovania troch</w:t>
      </w:r>
      <w:r w:rsidR="00C821CC" w:rsidRPr="00C821CC">
        <w:rPr>
          <w:u w:val="single"/>
        </w:rPr>
        <w:t xml:space="preserve"> </w:t>
      </w:r>
      <w:r w:rsidR="00C821CC">
        <w:rPr>
          <w:u w:val="single"/>
        </w:rPr>
        <w:t>vybraných záujemcov uvedené v časti 3</w:t>
      </w:r>
      <w:r w:rsidR="00C821CC" w:rsidRPr="00C42294">
        <w:rPr>
          <w:u w:val="single"/>
        </w:rPr>
        <w:t xml:space="preserve">.3.7.2.5. Systému riadenia EŠIF, verzia </w:t>
      </w:r>
      <w:r w:rsidR="00AE4BF8">
        <w:rPr>
          <w:u w:val="single"/>
        </w:rPr>
        <w:t>9</w:t>
      </w:r>
      <w:r w:rsidR="00C821CC">
        <w:rPr>
          <w:u w:val="single"/>
        </w:rPr>
        <w:t xml:space="preserve"> a jeho ďalších aktualizácií</w:t>
      </w:r>
      <w:r>
        <w:rPr>
          <w:u w:val="single"/>
        </w:rPr>
        <w:t>, resp. piatich</w:t>
      </w:r>
      <w:r w:rsidR="00C821CC">
        <w:rPr>
          <w:u w:val="single"/>
        </w:rPr>
        <w:t xml:space="preserve"> vybraných záujemcov uvedené </w:t>
      </w:r>
      <w:r>
        <w:rPr>
          <w:u w:val="single"/>
        </w:rPr>
        <w:t xml:space="preserve">v </w:t>
      </w:r>
      <w:r w:rsidRPr="00C42294">
        <w:rPr>
          <w:u w:val="single"/>
        </w:rPr>
        <w:t>časti 3.3.7.2.6. Systému riadenia EŠIF, verzia 3</w:t>
      </w:r>
      <w:r>
        <w:rPr>
          <w:u w:val="single"/>
        </w:rPr>
        <w:t>.</w:t>
      </w:r>
    </w:p>
    <w:p w14:paraId="2FE63D91" w14:textId="51580CDC" w:rsidR="00C06F45" w:rsidRDefault="00C06F45" w:rsidP="00C06F45">
      <w:pPr>
        <w:pStyle w:val="SRKNorm"/>
        <w:numPr>
          <w:ilvl w:val="0"/>
          <w:numId w:val="60"/>
        </w:numPr>
        <w:tabs>
          <w:tab w:val="left" w:pos="567"/>
        </w:tabs>
        <w:spacing w:before="120" w:after="120"/>
        <w:ind w:left="426" w:hanging="426"/>
        <w:contextualSpacing w:val="0"/>
      </w:pPr>
      <w:r>
        <w:t xml:space="preserve">Ak hodnota čiastkovej zákazky zadanej na základe rámcovej dohody </w:t>
      </w:r>
      <w:r w:rsidRPr="00367A5E">
        <w:t>predstavuje</w:t>
      </w:r>
      <w:r>
        <w:br/>
      </w:r>
      <w:r w:rsidRPr="00367A5E">
        <w:t>z pohľadu finančného limitu zákazku s nízkou hodnotou podľa § 117 ZVO</w:t>
      </w:r>
      <w:r>
        <w:t xml:space="preserve">, resp. zákazku podľa § 9 ods. 9 zákona č. 25/2006 Z. z., môže prijímateľ predložiť dokumentáciu na kontrolu aj súčasne so </w:t>
      </w:r>
      <w:proofErr w:type="spellStart"/>
      <w:r>
        <w:t>ŽoP</w:t>
      </w:r>
      <w:proofErr w:type="spellEnd"/>
      <w:r>
        <w:t>, ktorá obsahuje deklarované výdavky súvisiace so zadaním predmetnej čiastkovej zákazky.</w:t>
      </w:r>
      <w:r w:rsidR="00181FA9">
        <w:t xml:space="preserve"> Uvedené pravidlo sa týka aj čiastkovej zákazky vo finančnom limite podlimitnej zákazky, ktorá má charakter objednávky</w:t>
      </w:r>
      <w:r w:rsidR="00B460C1">
        <w:t>, ak bola zadávaná na základe rámcovej dohody bez opätovného otvorenia súťaže</w:t>
      </w:r>
      <w:r w:rsidR="00181FA9">
        <w:t>.</w:t>
      </w:r>
      <w:r>
        <w:t xml:space="preserve"> </w:t>
      </w:r>
    </w:p>
    <w:p w14:paraId="14B9AEF9" w14:textId="1E93E838" w:rsidR="00B460C1" w:rsidRPr="00B460C1" w:rsidRDefault="00C06F45" w:rsidP="00B460C1">
      <w:pPr>
        <w:pStyle w:val="SRKNorm"/>
        <w:numPr>
          <w:ilvl w:val="0"/>
          <w:numId w:val="60"/>
        </w:numPr>
        <w:spacing w:before="120" w:after="120"/>
        <w:ind w:left="426" w:hanging="426"/>
        <w:contextualSpacing w:val="0"/>
      </w:pPr>
      <w:r>
        <w:t xml:space="preserve">Ak hodnota čiastkovej zákazky zadanej na základe rámcovej dohody </w:t>
      </w:r>
      <w:r w:rsidR="00F21856" w:rsidRPr="00367A5E">
        <w:t>predstavuje</w:t>
      </w:r>
      <w:r w:rsidR="00F21856">
        <w:br/>
      </w:r>
      <w:r w:rsidR="00F21856" w:rsidRPr="00367A5E">
        <w:t>z pohľadu finančného limitu zákazku s nízkou hodnotou podľa § 117 ZVO</w:t>
      </w:r>
      <w:r w:rsidR="00F21856">
        <w:t>, resp. zákazku podľa § 9 ods. 9 zákona č. 25/2006 Z. z.</w:t>
      </w:r>
      <w:r>
        <w:t xml:space="preserve">, </w:t>
      </w:r>
      <w:r w:rsidRPr="00F317F6">
        <w:t xml:space="preserve">môže RO vykonať </w:t>
      </w:r>
      <w:r w:rsidRPr="00E02433">
        <w:t xml:space="preserve">kontrolu zadávania predmetnej čiastkovej zákazky ako súčasť kontroly predmetného výdavku v rámci </w:t>
      </w:r>
      <w:proofErr w:type="spellStart"/>
      <w:r w:rsidRPr="00E02433">
        <w:t>ŽoP</w:t>
      </w:r>
      <w:proofErr w:type="spellEnd"/>
      <w:r w:rsidRPr="00F317F6">
        <w:t>.</w:t>
      </w:r>
      <w:r>
        <w:t xml:space="preserve"> </w:t>
      </w:r>
      <w:r w:rsidR="00181FA9">
        <w:t xml:space="preserve">Uvedené </w:t>
      </w:r>
      <w:r w:rsidR="00181FA9">
        <w:lastRenderedPageBreak/>
        <w:t>pravidlo sa týka aj čiastkovej zákazky vo finančnom limite podlimitnej zákazky, ktorá má charakter obje</w:t>
      </w:r>
      <w:r w:rsidR="00B460C1">
        <w:t xml:space="preserve">dnávky, </w:t>
      </w:r>
      <w:r w:rsidR="00B460C1" w:rsidRPr="00B460C1">
        <w:t>ak bola zadávaná na základe rámcovej dohody bez opätovného otvorenia súťaže.</w:t>
      </w:r>
    </w:p>
    <w:p w14:paraId="2ED3EC87" w14:textId="26CBCA3E" w:rsidR="00C06F45" w:rsidRDefault="00C06F45" w:rsidP="00C06F45">
      <w:pPr>
        <w:pStyle w:val="SRKNorm"/>
        <w:numPr>
          <w:ilvl w:val="0"/>
          <w:numId w:val="60"/>
        </w:numPr>
        <w:spacing w:before="120" w:after="120"/>
        <w:ind w:left="426" w:hanging="426"/>
        <w:contextualSpacing w:val="0"/>
      </w:pPr>
      <w:r>
        <w:t xml:space="preserve">Ak RO vykoná kontrolu zákazky </w:t>
      </w:r>
      <w:r w:rsidR="00F21856" w:rsidRPr="00367A5E">
        <w:t>s nízkou hodnotou podľa § 117 ZVO</w:t>
      </w:r>
      <w:r w:rsidR="00F21856">
        <w:t xml:space="preserve">, resp. </w:t>
      </w:r>
      <w:r w:rsidR="00C821CC">
        <w:t xml:space="preserve">kontrolu </w:t>
      </w:r>
      <w:r w:rsidR="00F21856">
        <w:t>zákazk</w:t>
      </w:r>
      <w:r w:rsidR="00C821CC">
        <w:t>y</w:t>
      </w:r>
      <w:r w:rsidR="00F21856">
        <w:t xml:space="preserve"> podľa § 9 ods. 9 zákona č. 25/2006 Z. z.</w:t>
      </w:r>
      <w:r>
        <w:t xml:space="preserve"> ako súčasť administratívnej finančnej kontroly </w:t>
      </w:r>
      <w:proofErr w:type="spellStart"/>
      <w:r>
        <w:t>ŽoP</w:t>
      </w:r>
      <w:proofErr w:type="spellEnd"/>
      <w:r>
        <w:t>, bude postupovať v ITMS2014+ v neverejnej časti nasledovne:</w:t>
      </w:r>
      <w:r>
        <w:br/>
        <w:t xml:space="preserve">V ITMS 2014+ v module „administratívna kontrola VO“ je RO povinný vytvoriť objekt kontroly a v detaile zaevidovať relevantné údaje, do spisu ku každej kontrole VO, vložiť správu z kontroly </w:t>
      </w:r>
      <w:proofErr w:type="spellStart"/>
      <w:r>
        <w:t>ŽoP</w:t>
      </w:r>
      <w:proofErr w:type="spellEnd"/>
      <w:r>
        <w:t xml:space="preserve"> spolu s kontrolným zoznamom, ktorý sa týka konkrétneho verejného obstarávania kontrolovaného v rámci administratívnej finančnej kontroly </w:t>
      </w:r>
      <w:proofErr w:type="spellStart"/>
      <w:r>
        <w:t>ŽoP</w:t>
      </w:r>
      <w:proofErr w:type="spellEnd"/>
      <w:r>
        <w:br/>
        <w:t xml:space="preserve">a objekt kontroly po jej ukončení posunúť do koncového stavu. RO je povinný zabezpečiť evidovanie každej zákazky (aj do </w:t>
      </w:r>
      <w:del w:id="84" w:author="Melinda Vargová" w:date="2020-10-01T12:21:00Z">
        <w:r w:rsidR="00AE4BF8" w:rsidDel="004A0F5C">
          <w:delText>3</w:delText>
        </w:r>
      </w:del>
      <w:ins w:id="85" w:author="Melinda Vargová" w:date="2020-10-01T12:21:00Z">
        <w:r w:rsidR="004A0F5C">
          <w:t>5</w:t>
        </w:r>
      </w:ins>
      <w:r w:rsidR="00AE4BF8">
        <w:t>0</w:t>
      </w:r>
      <w:r>
        <w:t xml:space="preserve"> 000 </w:t>
      </w:r>
      <w:del w:id="86" w:author="Melinda Vargová" w:date="2020-10-01T14:02:00Z">
        <w:r w:rsidDel="008356A0">
          <w:delText xml:space="preserve">eur </w:delText>
        </w:r>
      </w:del>
      <w:ins w:id="87" w:author="Melinda Vargová" w:date="2020-10-01T14:02:00Z">
        <w:r w:rsidR="008356A0">
          <w:t xml:space="preserve">EUR </w:t>
        </w:r>
      </w:ins>
      <w:r>
        <w:t xml:space="preserve">bez DPH) financovanej z príspevku do ITMS2014+ prostredníctvom prenesenia tejto povinnosti na prijímateľa. </w:t>
      </w:r>
    </w:p>
    <w:p w14:paraId="1325C8F1" w14:textId="2F46004C" w:rsidR="00C06F45" w:rsidRDefault="00C06F45" w:rsidP="00C06F45">
      <w:pPr>
        <w:pStyle w:val="SRKNorm"/>
        <w:numPr>
          <w:ilvl w:val="0"/>
          <w:numId w:val="60"/>
        </w:numPr>
        <w:tabs>
          <w:tab w:val="left" w:pos="426"/>
        </w:tabs>
        <w:spacing w:before="120" w:after="120"/>
        <w:ind w:left="426" w:hanging="426"/>
        <w:contextualSpacing w:val="0"/>
      </w:pPr>
      <w:r>
        <w:t xml:space="preserve">Pod pojmom „hodnota čiastkovej zákazky“, </w:t>
      </w:r>
      <w:r w:rsidRPr="003938F0">
        <w:t xml:space="preserve">sa na účely tohto </w:t>
      </w:r>
      <w:r>
        <w:t>metodického pokynu</w:t>
      </w:r>
      <w:r w:rsidRPr="003938F0">
        <w:t xml:space="preserve"> rozumie</w:t>
      </w:r>
      <w:r>
        <w:t>, skutočná hodnota zákazky v </w:t>
      </w:r>
      <w:del w:id="88" w:author="Melinda Vargová" w:date="2020-10-01T14:02:00Z">
        <w:r w:rsidDel="008356A0">
          <w:delText xml:space="preserve">eur </w:delText>
        </w:r>
      </w:del>
      <w:ins w:id="89" w:author="Melinda Vargová" w:date="2020-10-01T14:02:00Z">
        <w:r w:rsidR="008356A0">
          <w:t xml:space="preserve">EUR </w:t>
        </w:r>
      </w:ins>
      <w:r>
        <w:t>bez DPH, ktorá bude/je predmetom čiastkovej zmluvy alebo objednávky.</w:t>
      </w:r>
    </w:p>
    <w:p w14:paraId="42394DB8" w14:textId="69162BF6" w:rsidR="00C916B1" w:rsidRPr="00E42D04" w:rsidRDefault="00C06F45" w:rsidP="00C9757D">
      <w:pPr>
        <w:pStyle w:val="SRKNorm"/>
        <w:numPr>
          <w:ilvl w:val="0"/>
          <w:numId w:val="60"/>
        </w:numPr>
        <w:spacing w:before="120" w:after="120"/>
        <w:ind w:left="426" w:hanging="426"/>
        <w:contextualSpacing w:val="0"/>
      </w:pPr>
      <w:r w:rsidRPr="00F20D36">
        <w:t xml:space="preserve">Ak </w:t>
      </w:r>
      <w:r>
        <w:t>má čiastková zákazka charakter objednávky</w:t>
      </w:r>
      <w:r w:rsidRPr="00F20D36">
        <w:t xml:space="preserve">, </w:t>
      </w:r>
      <w:r>
        <w:t>je objednávka evidovaná v ITMS2014+. V prípade, ak má byť výsledkom zadávania čiastkovej zákazky na základe rámcovej dohody</w:t>
      </w:r>
      <w:r w:rsidRPr="00B8149D">
        <w:t xml:space="preserve"> písomná zmluva, na základe ktorej sa zadávajú objednávky, eviduje sa </w:t>
      </w:r>
      <w:r>
        <w:t xml:space="preserve">v ITMS2014+ </w:t>
      </w:r>
      <w:r w:rsidRPr="00B8149D">
        <w:t>iba čiastková zmluva a objednávky budú evidované na úrovni tejto čiastkovej zmluvy.</w:t>
      </w:r>
    </w:p>
    <w:p w14:paraId="04A10D27" w14:textId="61BD0980" w:rsidR="00BB5CC6" w:rsidRPr="00BB5CC6" w:rsidRDefault="00BB5CC6" w:rsidP="00C67239">
      <w:pPr>
        <w:pStyle w:val="SRKNorm"/>
        <w:numPr>
          <w:ilvl w:val="0"/>
          <w:numId w:val="60"/>
        </w:numPr>
        <w:tabs>
          <w:tab w:val="left" w:pos="426"/>
        </w:tabs>
        <w:spacing w:before="120" w:after="120"/>
        <w:ind w:left="426" w:hanging="426"/>
        <w:contextualSpacing w:val="0"/>
      </w:pPr>
      <w:r>
        <w:t xml:space="preserve">Predmetom kontroly/finančnej kontroly zákaziek zadaných na základe rámcovej dohody je najmä kontrola súladu čiastkového plnenia s predmetom rámcovej dohody, kontrola postupu zadania zákazky v nadväznosti na § 83 ZVO, resp. § 64 zákona č. 25/2006 Z. z. </w:t>
      </w:r>
      <w:r w:rsidR="00C821CC">
        <w:t xml:space="preserve">               </w:t>
      </w:r>
      <w:r>
        <w:t xml:space="preserve">s dôrazom na kontrolu postupu prijímateľa v prípade, ak je rámcová dohoda uzavretá </w:t>
      </w:r>
      <w:r w:rsidR="00C821CC">
        <w:t xml:space="preserve">                   </w:t>
      </w:r>
      <w:r>
        <w:t xml:space="preserve">s viacerými hospodárskymi subjektmi. Predmetom finančnej kontroly je aj kontrola podpísania čiastkovej zmluvy oprávnenými osobami, ak sa vyžaduje písomná forma zmluvy, jej zverejnenie v súlade so zákonom č. 211/2000 Z. z. o slobodnom prístupe </w:t>
      </w:r>
      <w:r w:rsidR="00C821CC">
        <w:t xml:space="preserve">                    </w:t>
      </w:r>
      <w:r>
        <w:t xml:space="preserve">k informáciám a o zmene a doplnení niektorých zákonov (zákon o slobode informácií) </w:t>
      </w:r>
      <w:r w:rsidR="00C821CC">
        <w:t xml:space="preserve">                  </w:t>
      </w:r>
      <w:r>
        <w:t xml:space="preserve">v znení  neskorších predpisov (ďalej len „zákon č. 211/2000 </w:t>
      </w:r>
      <w:proofErr w:type="spellStart"/>
      <w:r>
        <w:t>Z.z</w:t>
      </w:r>
      <w:proofErr w:type="spellEnd"/>
      <w:r>
        <w:t>.“) a pod.</w:t>
      </w:r>
    </w:p>
    <w:p w14:paraId="63328FE8" w14:textId="06551523" w:rsidR="00C06F45" w:rsidRPr="00642CED" w:rsidRDefault="00C06F45" w:rsidP="00E42D04">
      <w:pPr>
        <w:pStyle w:val="SRKNorm"/>
        <w:numPr>
          <w:ilvl w:val="0"/>
          <w:numId w:val="0"/>
        </w:numPr>
        <w:spacing w:before="120" w:after="120"/>
        <w:contextualSpacing w:val="0"/>
      </w:pPr>
    </w:p>
    <w:p w14:paraId="31A57859" w14:textId="12A17C59" w:rsidR="000E2E4D" w:rsidRPr="00893FC4" w:rsidRDefault="000D6FA2" w:rsidP="00D77D49">
      <w:pPr>
        <w:pStyle w:val="MPCKO1"/>
        <w:jc w:val="both"/>
      </w:pPr>
      <w:bookmarkStart w:id="90" w:name="_Toc54633993"/>
      <w:r>
        <w:t>4</w:t>
      </w:r>
      <w:r w:rsidR="00893FC4" w:rsidRPr="00893FC4">
        <w:t xml:space="preserve"> </w:t>
      </w:r>
      <w:bookmarkEnd w:id="59"/>
      <w:r w:rsidR="00471276">
        <w:t>Kontrola/f</w:t>
      </w:r>
      <w:r w:rsidR="00D77D49">
        <w:t xml:space="preserve">inančná kontrola </w:t>
      </w:r>
      <w:r w:rsidR="00B21C90">
        <w:t xml:space="preserve">dynamického nákupného systému a </w:t>
      </w:r>
      <w:r w:rsidR="008A71E3">
        <w:t xml:space="preserve"> </w:t>
      </w:r>
      <w:r w:rsidR="00D77D49">
        <w:t xml:space="preserve">zákaziek zadávaných </w:t>
      </w:r>
      <w:r w:rsidR="00471276">
        <w:t xml:space="preserve">v rámci </w:t>
      </w:r>
      <w:r w:rsidR="00B21C90">
        <w:t>dynamického nákupného systému</w:t>
      </w:r>
      <w:bookmarkEnd w:id="90"/>
    </w:p>
    <w:p w14:paraId="3406CD91" w14:textId="7737CEFD" w:rsidR="00D77D49" w:rsidRDefault="00D77D49" w:rsidP="00D77D49">
      <w:pPr>
        <w:pStyle w:val="SRKNorm"/>
        <w:numPr>
          <w:ilvl w:val="0"/>
          <w:numId w:val="8"/>
        </w:numPr>
        <w:spacing w:before="120" w:after="120"/>
        <w:contextualSpacing w:val="0"/>
      </w:pPr>
      <w:r>
        <w:t xml:space="preserve">Na </w:t>
      </w:r>
      <w:r w:rsidR="00471276">
        <w:t>kontrolu/</w:t>
      </w:r>
      <w:r>
        <w:t xml:space="preserve">finančnú kontrolu </w:t>
      </w:r>
      <w:r w:rsidR="00471276">
        <w:t xml:space="preserve">DNS </w:t>
      </w:r>
      <w:r w:rsidR="00B21C90">
        <w:t xml:space="preserve">a </w:t>
      </w:r>
      <w:r>
        <w:t>zákaziek zad</w:t>
      </w:r>
      <w:r w:rsidR="00D850A3">
        <w:t>áva</w:t>
      </w:r>
      <w:r>
        <w:t xml:space="preserve">ných </w:t>
      </w:r>
      <w:r w:rsidR="00471276">
        <w:t>v rámci DNS</w:t>
      </w:r>
      <w:r>
        <w:t xml:space="preserve">, sa primerane vzťahujú všeobecné ustanovenia k výkonu </w:t>
      </w:r>
      <w:r w:rsidR="00471276">
        <w:t>kontroly/</w:t>
      </w:r>
      <w:r>
        <w:t xml:space="preserve">finančnej kontroly verejného obstarávania podľa Systému riadenia EŠIF. </w:t>
      </w:r>
    </w:p>
    <w:p w14:paraId="4A346DC2" w14:textId="404F2C32" w:rsidR="00B658F9" w:rsidRDefault="00622244" w:rsidP="00E32ECD">
      <w:pPr>
        <w:pStyle w:val="SRKNorm"/>
        <w:numPr>
          <w:ilvl w:val="0"/>
          <w:numId w:val="8"/>
        </w:numPr>
        <w:spacing w:before="120" w:after="120"/>
        <w:contextualSpacing w:val="0"/>
      </w:pPr>
      <w:r>
        <w:t xml:space="preserve">RO </w:t>
      </w:r>
      <w:ins w:id="91" w:author="Branislav Hudec" w:date="2020-10-05T17:34:00Z">
        <w:r w:rsidR="00223FA4">
          <w:t xml:space="preserve">vykoná </w:t>
        </w:r>
      </w:ins>
      <w:del w:id="92" w:author="Branislav Hudec" w:date="2020-10-05T17:34:00Z">
        <w:r w:rsidDel="00223FA4">
          <w:delText xml:space="preserve">je oprávnený vykonať </w:delText>
        </w:r>
      </w:del>
      <w:r>
        <w:t>prvú ex</w:t>
      </w:r>
      <w:r w:rsidR="00B931E6">
        <w:t xml:space="preserve"> </w:t>
      </w:r>
      <w:proofErr w:type="spellStart"/>
      <w:r>
        <w:t>ante</w:t>
      </w:r>
      <w:proofErr w:type="spellEnd"/>
      <w:r>
        <w:t xml:space="preserve"> kontrolu </w:t>
      </w:r>
      <w:r w:rsidR="00471276">
        <w:t xml:space="preserve">DNS </w:t>
      </w:r>
      <w:r>
        <w:t>pred je</w:t>
      </w:r>
      <w:r w:rsidR="00471276">
        <w:t>ho</w:t>
      </w:r>
      <w:r>
        <w:t xml:space="preserve"> zriadením</w:t>
      </w:r>
      <w:ins w:id="93" w:author="Melinda Vargová" w:date="2020-10-01T12:44:00Z">
        <w:r w:rsidR="005412FE" w:rsidRPr="005412FE">
          <w:t xml:space="preserve"> </w:t>
        </w:r>
        <w:r w:rsidR="005412FE" w:rsidRPr="00D253E1">
          <w:t xml:space="preserve">iba v prípade </w:t>
        </w:r>
        <w:r w:rsidR="005412FE">
          <w:t xml:space="preserve">dobrovoľnej </w:t>
        </w:r>
        <w:r w:rsidR="005412FE" w:rsidRPr="00D253E1">
          <w:t>žiadosti prijímateľa o výkon tohto typu kontroly</w:t>
        </w:r>
      </w:ins>
      <w:r>
        <w:t xml:space="preserve">. </w:t>
      </w:r>
      <w:r w:rsidR="002A73D0">
        <w:t xml:space="preserve">Predmetom </w:t>
      </w:r>
      <w:r w:rsidR="00471276">
        <w:t xml:space="preserve">prvej </w:t>
      </w:r>
      <w:r w:rsidR="002A73D0">
        <w:t>ex</w:t>
      </w:r>
      <w:r w:rsidR="00B931E6">
        <w:t xml:space="preserve"> </w:t>
      </w:r>
      <w:proofErr w:type="spellStart"/>
      <w:r w:rsidR="002A73D0">
        <w:t>ante</w:t>
      </w:r>
      <w:proofErr w:type="spellEnd"/>
      <w:r w:rsidR="002A73D0">
        <w:t xml:space="preserve"> </w:t>
      </w:r>
      <w:r w:rsidR="00471276">
        <w:t>kontroly/</w:t>
      </w:r>
      <w:r w:rsidR="002A73D0">
        <w:t xml:space="preserve">finančnej kontroly </w:t>
      </w:r>
      <w:r w:rsidR="00471276">
        <w:t xml:space="preserve">DNS </w:t>
      </w:r>
      <w:r w:rsidR="00B658F9">
        <w:t>je najmä:</w:t>
      </w:r>
    </w:p>
    <w:p w14:paraId="260B0F85" w14:textId="13709B8D" w:rsidR="00B658F9" w:rsidRDefault="00B658F9" w:rsidP="00A44C0F">
      <w:pPr>
        <w:pStyle w:val="SRKNorm"/>
        <w:numPr>
          <w:ilvl w:val="0"/>
          <w:numId w:val="0"/>
        </w:numPr>
        <w:spacing w:before="120" w:after="120"/>
        <w:ind w:left="360"/>
        <w:contextualSpacing w:val="0"/>
      </w:pPr>
      <w:r>
        <w:t xml:space="preserve">a) </w:t>
      </w:r>
      <w:r w:rsidR="002A73D0">
        <w:t>určeni</w:t>
      </w:r>
      <w:r>
        <w:t>e</w:t>
      </w:r>
      <w:r w:rsidR="002A73D0">
        <w:t xml:space="preserve"> predpokladanej hodnoty zákazky</w:t>
      </w:r>
      <w:r>
        <w:t>,</w:t>
      </w:r>
    </w:p>
    <w:p w14:paraId="7382831C" w14:textId="17FC2686" w:rsidR="00B658F9" w:rsidRDefault="00B658F9" w:rsidP="00A44C0F">
      <w:pPr>
        <w:pStyle w:val="SRKNorm"/>
        <w:numPr>
          <w:ilvl w:val="0"/>
          <w:numId w:val="0"/>
        </w:numPr>
        <w:spacing w:before="120" w:after="120"/>
        <w:ind w:left="360"/>
        <w:contextualSpacing w:val="0"/>
      </w:pPr>
      <w:r>
        <w:t xml:space="preserve">b) </w:t>
      </w:r>
      <w:r w:rsidR="002A73D0">
        <w:t>oznámeni</w:t>
      </w:r>
      <w:r>
        <w:t>e</w:t>
      </w:r>
      <w:r w:rsidR="002A73D0">
        <w:t xml:space="preserve"> o vyhlásení verejného obstarávania, </w:t>
      </w:r>
    </w:p>
    <w:p w14:paraId="113CBDAD" w14:textId="2BD5A125" w:rsidR="00B658F9" w:rsidRDefault="00B658F9" w:rsidP="00A44C0F">
      <w:pPr>
        <w:pStyle w:val="SRKNorm"/>
        <w:numPr>
          <w:ilvl w:val="0"/>
          <w:numId w:val="0"/>
        </w:numPr>
        <w:spacing w:before="120" w:after="120"/>
        <w:ind w:left="360"/>
        <w:contextualSpacing w:val="0"/>
      </w:pPr>
      <w:r>
        <w:lastRenderedPageBreak/>
        <w:t xml:space="preserve">c) </w:t>
      </w:r>
      <w:r w:rsidR="002A73D0">
        <w:t>súťažn</w:t>
      </w:r>
      <w:r>
        <w:t>é</w:t>
      </w:r>
      <w:r w:rsidR="002A73D0">
        <w:t xml:space="preserve"> podklad</w:t>
      </w:r>
      <w:r>
        <w:t>y,</w:t>
      </w:r>
    </w:p>
    <w:p w14:paraId="468947F8" w14:textId="216BF5A0" w:rsidR="00B658F9" w:rsidRDefault="00B658F9" w:rsidP="00A44C0F">
      <w:pPr>
        <w:pStyle w:val="SRKNorm"/>
        <w:numPr>
          <w:ilvl w:val="0"/>
          <w:numId w:val="0"/>
        </w:numPr>
        <w:spacing w:before="120" w:after="120"/>
        <w:ind w:left="360"/>
        <w:contextualSpacing w:val="0"/>
      </w:pPr>
      <w:r>
        <w:t xml:space="preserve">d) </w:t>
      </w:r>
      <w:r w:rsidR="002A73D0">
        <w:t>všeobecn</w:t>
      </w:r>
      <w:r>
        <w:t>é podmienky</w:t>
      </w:r>
      <w:r w:rsidR="002A73D0">
        <w:t xml:space="preserve"> používania </w:t>
      </w:r>
      <w:r>
        <w:t>a zriadenia DNS podľa § 58 a </w:t>
      </w:r>
      <w:proofErr w:type="spellStart"/>
      <w:r>
        <w:t>nasl</w:t>
      </w:r>
      <w:proofErr w:type="spellEnd"/>
      <w:r>
        <w:t>. ZVO,</w:t>
      </w:r>
    </w:p>
    <w:p w14:paraId="04090859" w14:textId="53C6C4F4" w:rsidR="002A73D0" w:rsidRDefault="00B658F9" w:rsidP="00A44C0F">
      <w:pPr>
        <w:pStyle w:val="SRKNorm"/>
        <w:numPr>
          <w:ilvl w:val="0"/>
          <w:numId w:val="0"/>
        </w:numPr>
        <w:spacing w:before="120" w:after="120"/>
        <w:ind w:left="360"/>
        <w:contextualSpacing w:val="0"/>
      </w:pPr>
      <w:r>
        <w:t xml:space="preserve">e) </w:t>
      </w:r>
      <w:r w:rsidR="00E32ECD">
        <w:t>posúdenie</w:t>
      </w:r>
      <w:r>
        <w:t>, či DNS bol zriadený na obstarávanie tovarov, stavebných prác alebo služieb, ktoré sú bežne dostupné na trhu</w:t>
      </w:r>
      <w:r w:rsidR="002A73D0">
        <w:t xml:space="preserve">. </w:t>
      </w:r>
    </w:p>
    <w:p w14:paraId="6991FB8C" w14:textId="74CA92DB" w:rsidR="00FA1607" w:rsidRDefault="00622244" w:rsidP="003611C4">
      <w:pPr>
        <w:pStyle w:val="SRKNorm"/>
        <w:numPr>
          <w:ilvl w:val="0"/>
          <w:numId w:val="8"/>
        </w:numPr>
        <w:spacing w:before="120" w:after="120"/>
        <w:contextualSpacing w:val="0"/>
      </w:pPr>
      <w:r>
        <w:t>A</w:t>
      </w:r>
      <w:r w:rsidRPr="00147D9E">
        <w:t xml:space="preserve">k </w:t>
      </w:r>
      <w:r>
        <w:t>bude</w:t>
      </w:r>
      <w:r w:rsidR="00080A70">
        <w:t xml:space="preserve"> zriadenie DNS </w:t>
      </w:r>
      <w:r w:rsidRPr="00147D9E">
        <w:t xml:space="preserve">predmetom </w:t>
      </w:r>
      <w:r w:rsidR="00080A70">
        <w:t>kontroly/</w:t>
      </w:r>
      <w:r>
        <w:t xml:space="preserve">finančnej </w:t>
      </w:r>
      <w:r w:rsidRPr="00147D9E">
        <w:t xml:space="preserve">kontroly </w:t>
      </w:r>
      <w:r>
        <w:t xml:space="preserve">zo strany </w:t>
      </w:r>
      <w:r w:rsidRPr="00147D9E">
        <w:t>RO</w:t>
      </w:r>
      <w:r>
        <w:t xml:space="preserve"> súčasne s</w:t>
      </w:r>
      <w:r w:rsidR="00FB6E66">
        <w:t>o zákazkou zadávanou</w:t>
      </w:r>
      <w:r w:rsidR="00080A70">
        <w:t xml:space="preserve"> v rámci DNS</w:t>
      </w:r>
      <w:r>
        <w:t xml:space="preserve">, RO vykoná </w:t>
      </w:r>
      <w:r w:rsidR="007925A7">
        <w:t xml:space="preserve">zároveň </w:t>
      </w:r>
      <w:r w:rsidRPr="00147D9E">
        <w:t>kontrolu</w:t>
      </w:r>
      <w:r w:rsidR="00FF7059">
        <w:t xml:space="preserve"> </w:t>
      </w:r>
      <w:r w:rsidR="007925A7">
        <w:t xml:space="preserve">zriadenia </w:t>
      </w:r>
      <w:r w:rsidR="00FF7059">
        <w:t>DNS</w:t>
      </w:r>
      <w:r>
        <w:t>.</w:t>
      </w:r>
    </w:p>
    <w:p w14:paraId="206C1310" w14:textId="25F411E3" w:rsidR="000137AB" w:rsidRDefault="00D77D49" w:rsidP="00C47748">
      <w:pPr>
        <w:pStyle w:val="SRKNorm"/>
        <w:numPr>
          <w:ilvl w:val="0"/>
          <w:numId w:val="8"/>
        </w:numPr>
        <w:spacing w:before="120" w:after="120"/>
        <w:contextualSpacing w:val="0"/>
      </w:pPr>
      <w:r w:rsidRPr="00DE076C">
        <w:t xml:space="preserve">Pre aplikáciu správneho postupu </w:t>
      </w:r>
      <w:r>
        <w:t xml:space="preserve">pri výkone </w:t>
      </w:r>
      <w:r w:rsidR="00080A70">
        <w:t>kontroly/</w:t>
      </w:r>
      <w:r>
        <w:t xml:space="preserve">finančnej kontroly verejného obstarávania </w:t>
      </w:r>
      <w:r w:rsidRPr="00DE076C">
        <w:t xml:space="preserve">je potrebné vychádzať z hodnoty </w:t>
      </w:r>
      <w:r>
        <w:t>zákazky</w:t>
      </w:r>
      <w:r w:rsidR="003611C4">
        <w:t xml:space="preserve"> zadávanej</w:t>
      </w:r>
      <w:r w:rsidR="00FF7059">
        <w:t xml:space="preserve"> v rámci DNS</w:t>
      </w:r>
      <w:r>
        <w:t xml:space="preserve">, </w:t>
      </w:r>
      <w:r w:rsidRPr="00DE076C">
        <w:t>a následne postu</w:t>
      </w:r>
      <w:r>
        <w:t>povať primerane podľa kapitoly</w:t>
      </w:r>
      <w:r w:rsidRPr="00DE076C">
        <w:t xml:space="preserve"> 3.3.7 „Kontrola verejného obstarávania“ </w:t>
      </w:r>
      <w:r>
        <w:t>Systém</w:t>
      </w:r>
      <w:r w:rsidRPr="00DE076C">
        <w:t>u riadenia EŠIF</w:t>
      </w:r>
      <w:r>
        <w:t xml:space="preserve">, verzia </w:t>
      </w:r>
      <w:del w:id="94" w:author="Melinda Vargová" w:date="2020-10-01T12:50:00Z">
        <w:r w:rsidR="007E006F" w:rsidDel="005412FE">
          <w:delText>9</w:delText>
        </w:r>
      </w:del>
      <w:ins w:id="95" w:author="Melinda Vargová" w:date="2020-10-01T12:50:00Z">
        <w:r w:rsidR="005412FE">
          <w:t>10</w:t>
        </w:r>
      </w:ins>
      <w:r w:rsidRPr="00DE076C">
        <w:t xml:space="preserve"> </w:t>
      </w:r>
      <w:r>
        <w:t>a jeho ďalších aktualizácií</w:t>
      </w:r>
      <w:r w:rsidR="000137AB">
        <w:t>.</w:t>
      </w:r>
    </w:p>
    <w:p w14:paraId="6D24012F" w14:textId="7FB0EE1A" w:rsidR="00D77D49" w:rsidRDefault="00D77D49" w:rsidP="00C47748">
      <w:pPr>
        <w:pStyle w:val="SRKNorm"/>
        <w:numPr>
          <w:ilvl w:val="0"/>
          <w:numId w:val="8"/>
        </w:numPr>
        <w:spacing w:before="120" w:after="120"/>
        <w:contextualSpacing w:val="0"/>
      </w:pPr>
      <w:r>
        <w:t>Prvá ex</w:t>
      </w:r>
      <w:r w:rsidR="00B931E6">
        <w:t xml:space="preserve"> </w:t>
      </w:r>
      <w:proofErr w:type="spellStart"/>
      <w:r>
        <w:t>ante</w:t>
      </w:r>
      <w:proofErr w:type="spellEnd"/>
      <w:r>
        <w:t xml:space="preserve"> kontrola sa v prípade </w:t>
      </w:r>
      <w:r w:rsidR="00C57B48">
        <w:t>kontroly/</w:t>
      </w:r>
      <w:r>
        <w:t xml:space="preserve">finančnej kontroly zákaziek zadávaných </w:t>
      </w:r>
      <w:r w:rsidR="00C57B48">
        <w:t xml:space="preserve">v rámci </w:t>
      </w:r>
      <w:r w:rsidR="00FF7059">
        <w:t xml:space="preserve">DNS </w:t>
      </w:r>
      <w:r>
        <w:t>nevykonáva.</w:t>
      </w:r>
      <w:r w:rsidR="00C57B48">
        <w:t xml:space="preserve"> Predmetom fakultatívnej prvej ex</w:t>
      </w:r>
      <w:r w:rsidR="007E006F">
        <w:t xml:space="preserve"> </w:t>
      </w:r>
      <w:proofErr w:type="spellStart"/>
      <w:r w:rsidR="00C57B48">
        <w:t>ante</w:t>
      </w:r>
      <w:proofErr w:type="spellEnd"/>
      <w:r w:rsidR="00C57B48">
        <w:t xml:space="preserve"> kontroly môže byť iba zriadenie DNS</w:t>
      </w:r>
      <w:ins w:id="96" w:author="Melinda Vargová" w:date="2020-10-01T12:50:00Z">
        <w:r w:rsidR="005412FE" w:rsidRPr="005412FE">
          <w:t xml:space="preserve"> </w:t>
        </w:r>
        <w:r w:rsidR="005412FE" w:rsidRPr="00D253E1">
          <w:t xml:space="preserve">v prípade </w:t>
        </w:r>
        <w:r w:rsidR="005412FE">
          <w:t xml:space="preserve">dobrovoľnej </w:t>
        </w:r>
        <w:r w:rsidR="005412FE" w:rsidRPr="00D253E1">
          <w:t>žiadosti prijímateľa o výkon tohto typu kontroly</w:t>
        </w:r>
      </w:ins>
      <w:r w:rsidR="00C57B48">
        <w:t>.</w:t>
      </w:r>
    </w:p>
    <w:p w14:paraId="3F7606A9" w14:textId="2878B0B5" w:rsidR="00C57B48" w:rsidRDefault="00D77D49">
      <w:pPr>
        <w:pStyle w:val="SRKNorm"/>
        <w:numPr>
          <w:ilvl w:val="0"/>
          <w:numId w:val="8"/>
        </w:numPr>
        <w:spacing w:before="120" w:after="120"/>
        <w:ind w:left="426" w:hanging="426"/>
        <w:contextualSpacing w:val="0"/>
      </w:pPr>
      <w:r>
        <w:t>A</w:t>
      </w:r>
      <w:r w:rsidRPr="00DE076C">
        <w:t xml:space="preserve">k </w:t>
      </w:r>
      <w:r>
        <w:t xml:space="preserve">zmluvná </w:t>
      </w:r>
      <w:r w:rsidRPr="00DE076C">
        <w:t xml:space="preserve">hodnota </w:t>
      </w:r>
      <w:r>
        <w:t>zákazky</w:t>
      </w:r>
      <w:r w:rsidR="00A14A73" w:rsidRPr="00A14A73">
        <w:t xml:space="preserve"> </w:t>
      </w:r>
      <w:r w:rsidR="00A14A73">
        <w:t xml:space="preserve">zadávanej </w:t>
      </w:r>
      <w:r w:rsidR="00C57B48">
        <w:t xml:space="preserve">v rámci DNS </w:t>
      </w:r>
      <w:r w:rsidRPr="00DE076C">
        <w:t>sa rovná alebo presahuje finančný limit pre nadlimitnú zákazku verejného obstarávania</w:t>
      </w:r>
      <w:r>
        <w:t xml:space="preserve"> v závislosti od typu obstarávajúceho subjektu a predmetu zákazky</w:t>
      </w:r>
      <w:r w:rsidRPr="00DE076C">
        <w:t xml:space="preserve">, </w:t>
      </w:r>
      <w:r w:rsidR="00A14A73" w:rsidRPr="00DE076C">
        <w:t xml:space="preserve">RO </w:t>
      </w:r>
      <w:ins w:id="97" w:author="Branislav Hudec" w:date="2020-10-05T18:07:00Z">
        <w:r w:rsidR="00B35CC6">
          <w:t xml:space="preserve">vykoná </w:t>
        </w:r>
      </w:ins>
      <w:del w:id="98" w:author="Branislav Hudec" w:date="2020-10-05T18:07:00Z">
        <w:r w:rsidRPr="00DE076C" w:rsidDel="00B35CC6">
          <w:delText xml:space="preserve">je </w:delText>
        </w:r>
        <w:r w:rsidR="00A14A73" w:rsidDel="00B35CC6">
          <w:delText>oprávnený</w:delText>
        </w:r>
        <w:r w:rsidRPr="00DE076C" w:rsidDel="00B35CC6">
          <w:delText xml:space="preserve"> vyko</w:delText>
        </w:r>
        <w:r w:rsidDel="00B35CC6">
          <w:delText xml:space="preserve">nať </w:delText>
        </w:r>
      </w:del>
      <w:r>
        <w:t>v zmysle Systému riadenia EŠIF druhú ex</w:t>
      </w:r>
      <w:r w:rsidR="00B931E6">
        <w:t xml:space="preserve"> </w:t>
      </w:r>
      <w:proofErr w:type="spellStart"/>
      <w:r w:rsidRPr="00DE076C">
        <w:t>ante</w:t>
      </w:r>
      <w:proofErr w:type="spellEnd"/>
      <w:r w:rsidRPr="00DE076C">
        <w:t xml:space="preserve"> kontrolu</w:t>
      </w:r>
      <w:r>
        <w:t>, t. j. kontrolu pred podpisom zmluvy s úspešným uchádzačom</w:t>
      </w:r>
      <w:ins w:id="99" w:author="Melinda Vargová" w:date="2020-10-01T12:55:00Z">
        <w:r w:rsidR="002F7AF1" w:rsidRPr="002F7AF1">
          <w:t xml:space="preserve"> </w:t>
        </w:r>
        <w:r w:rsidR="002F7AF1" w:rsidRPr="00D253E1">
          <w:t xml:space="preserve">iba v prípade </w:t>
        </w:r>
        <w:r w:rsidR="002F7AF1">
          <w:t xml:space="preserve">dobrovoľnej </w:t>
        </w:r>
        <w:r w:rsidR="002F7AF1" w:rsidRPr="00D253E1">
          <w:t>žiadosti prijímateľa o výkon tohto typu kontroly</w:t>
        </w:r>
      </w:ins>
      <w:r w:rsidR="007925A7">
        <w:t>. V takom prípade</w:t>
      </w:r>
      <w:r w:rsidRPr="00DE076C">
        <w:t xml:space="preserve"> </w:t>
      </w:r>
      <w:r w:rsidR="007925A7">
        <w:t>vykoná po podpise zmluvy s úspešným uchádzačom</w:t>
      </w:r>
      <w:r w:rsidR="007925A7" w:rsidRPr="00DE076C" w:rsidDel="007925A7">
        <w:t xml:space="preserve"> </w:t>
      </w:r>
      <w:r w:rsidR="007925A7">
        <w:t xml:space="preserve">aj </w:t>
      </w:r>
      <w:r>
        <w:t>následnú ex</w:t>
      </w:r>
      <w:r w:rsidR="00B931E6">
        <w:t xml:space="preserve"> </w:t>
      </w:r>
      <w:r w:rsidRPr="00DE076C">
        <w:t xml:space="preserve">post kontrolu. </w:t>
      </w:r>
    </w:p>
    <w:p w14:paraId="194E6701" w14:textId="1B333F56" w:rsidR="00D77D49" w:rsidRDefault="00C57B48" w:rsidP="00A44C0F">
      <w:pPr>
        <w:pStyle w:val="SRKNorm"/>
        <w:numPr>
          <w:ilvl w:val="0"/>
          <w:numId w:val="8"/>
        </w:numPr>
        <w:spacing w:before="120" w:after="120"/>
        <w:contextualSpacing w:val="0"/>
      </w:pPr>
      <w:r>
        <w:t xml:space="preserve">V prípade, že RO nevykoná kontrolu/finančnú kontrolu nadlimitnej zákazky zadávanej v rámci DNS vo fáze druhej ex </w:t>
      </w:r>
      <w:proofErr w:type="spellStart"/>
      <w:r>
        <w:t>ante</w:t>
      </w:r>
      <w:proofErr w:type="spellEnd"/>
      <w:r>
        <w:t xml:space="preserve"> kontroly</w:t>
      </w:r>
      <w:del w:id="100" w:author="Branislav Hudec" w:date="2020-10-05T18:08:00Z">
        <w:r w:rsidDel="00B35CC6">
          <w:delText>, ktorá je fakultatívna</w:delText>
        </w:r>
      </w:del>
      <w:r>
        <w:t xml:space="preserve">, </w:t>
      </w:r>
      <w:r w:rsidR="003A0E84">
        <w:t>j</w:t>
      </w:r>
      <w:r>
        <w:t xml:space="preserve">e povinný vykonať štandardnú ex post kontrolu </w:t>
      </w:r>
      <w:r w:rsidR="003A0E84">
        <w:t xml:space="preserve">každej nadlimitnej </w:t>
      </w:r>
      <w:r>
        <w:t>zákazky zadávanej v rám</w:t>
      </w:r>
      <w:r w:rsidR="003A0E84">
        <w:t>c</w:t>
      </w:r>
      <w:r>
        <w:t>i DNS</w:t>
      </w:r>
      <w:r w:rsidR="003A0E84">
        <w:t>.</w:t>
      </w:r>
    </w:p>
    <w:p w14:paraId="4F7EEB1D" w14:textId="0501EE6A" w:rsidR="003A0E84" w:rsidRPr="003A0E84" w:rsidRDefault="000C01B8" w:rsidP="00C67239">
      <w:pPr>
        <w:pStyle w:val="Odsekzoznamu"/>
        <w:numPr>
          <w:ilvl w:val="0"/>
          <w:numId w:val="8"/>
        </w:numPr>
        <w:jc w:val="both"/>
      </w:pPr>
      <w:del w:id="101" w:author="Branislav Hudec" w:date="2020-10-05T18:09:00Z">
        <w:r w:rsidRPr="000C01B8" w:rsidDel="00B35CC6">
          <w:delText xml:space="preserve">Pri druhej ex ante kontrole zákaziek zadávaných </w:delText>
        </w:r>
        <w:r w:rsidDel="00B35CC6">
          <w:delText xml:space="preserve">v rámci dynamického nákupného systému </w:delText>
        </w:r>
        <w:r w:rsidRPr="000C01B8" w:rsidDel="00B35CC6">
          <w:delText>(ak RO uplatní tento typ kontroly) vykoná</w:delText>
        </w:r>
      </w:del>
      <w:del w:id="102" w:author="Branislav Hudec" w:date="2020-10-05T18:08:00Z">
        <w:r w:rsidRPr="000C01B8" w:rsidDel="00B35CC6">
          <w:delText>va</w:delText>
        </w:r>
      </w:del>
      <w:del w:id="103" w:author="Branislav Hudec" w:date="2020-10-05T18:09:00Z">
        <w:r w:rsidRPr="000C01B8" w:rsidDel="00B35CC6">
          <w:delText xml:space="preserve"> kontrolu/finančnú kontrolu RO</w:delText>
        </w:r>
      </w:del>
      <w:ins w:id="104" w:author="Melinda Vargová" w:date="2020-10-01T12:58:00Z">
        <w:del w:id="105" w:author="Branislav Hudec" w:date="2020-10-05T18:09:00Z">
          <w:r w:rsidR="002F7AF1" w:rsidRPr="002F7AF1" w:rsidDel="00B35CC6">
            <w:delText xml:space="preserve"> </w:delText>
          </w:r>
          <w:r w:rsidR="002F7AF1" w:rsidRPr="00D253E1" w:rsidDel="00B35CC6">
            <w:delText xml:space="preserve">iba v prípade </w:delText>
          </w:r>
          <w:r w:rsidR="002F7AF1" w:rsidDel="00B35CC6">
            <w:delText xml:space="preserve">dobrovoľnej </w:delText>
          </w:r>
          <w:r w:rsidR="002F7AF1" w:rsidRPr="00D253E1" w:rsidDel="00B35CC6">
            <w:delText>žiadosti prijímateľa o výkon tohto typu kontroly</w:delText>
          </w:r>
        </w:del>
      </w:ins>
      <w:del w:id="106" w:author="Branislav Hudec" w:date="2020-10-05T18:09:00Z">
        <w:r w:rsidRPr="000C01B8" w:rsidDel="00B35CC6">
          <w:delText xml:space="preserve">, pričom </w:delText>
        </w:r>
      </w:del>
      <w:ins w:id="107" w:author="Branislav Hudec" w:date="2020-10-05T18:09:00Z">
        <w:r w:rsidR="00B35CC6">
          <w:t>P</w:t>
        </w:r>
      </w:ins>
      <w:del w:id="108" w:author="Branislav Hudec" w:date="2020-10-05T18:09:00Z">
        <w:r w:rsidRPr="000C01B8" w:rsidDel="00B35CC6">
          <w:delText>p</w:delText>
        </w:r>
      </w:del>
      <w:r w:rsidRPr="000C01B8">
        <w:t>ovinnosť prijímateľa podať podnet na ÚVO sa podľa § 169 ods. 2 ZVO nevzťahuje na zadávanie zákaziek</w:t>
      </w:r>
      <w:r>
        <w:t xml:space="preserve"> v rámci dynamického nákupného systému</w:t>
      </w:r>
      <w:r w:rsidRPr="000C01B8">
        <w:t xml:space="preserve">, aj keď sú v hodnote nadlimitnej zákazky. </w:t>
      </w:r>
      <w:r w:rsidR="00C11405">
        <w:t xml:space="preserve">                    </w:t>
      </w:r>
    </w:p>
    <w:p w14:paraId="74B28F38" w14:textId="4BDB2092" w:rsidR="00E42EAC" w:rsidRDefault="00427FBC" w:rsidP="00A44C0F">
      <w:pPr>
        <w:pStyle w:val="SRKNorm"/>
        <w:numPr>
          <w:ilvl w:val="0"/>
          <w:numId w:val="8"/>
        </w:numPr>
        <w:spacing w:before="120" w:after="120"/>
        <w:ind w:left="426" w:hanging="426"/>
        <w:contextualSpacing w:val="0"/>
      </w:pPr>
      <w:r w:rsidRPr="00DE076C">
        <w:t>V prípa</w:t>
      </w:r>
      <w:r>
        <w:t xml:space="preserve">de, že zmluvná hodnota zákazky zadanej </w:t>
      </w:r>
      <w:r w:rsidR="003A0E84">
        <w:t xml:space="preserve">v rámci DNS </w:t>
      </w:r>
      <w:r w:rsidRPr="00DE076C">
        <w:t xml:space="preserve">predstavuje z pohľadu finančného limitu </w:t>
      </w:r>
      <w:r>
        <w:t>pod</w:t>
      </w:r>
      <w:r w:rsidRPr="00DE076C">
        <w:t xml:space="preserve">limitnú zákazku, </w:t>
      </w:r>
      <w:r w:rsidR="003A0E84">
        <w:t xml:space="preserve">je </w:t>
      </w:r>
      <w:r w:rsidRPr="00DE076C">
        <w:t xml:space="preserve">RO </w:t>
      </w:r>
      <w:r w:rsidR="003A0E84">
        <w:t xml:space="preserve">povinný vykonať </w:t>
      </w:r>
      <w:r w:rsidRPr="00DE076C">
        <w:t>štandardnú</w:t>
      </w:r>
      <w:r>
        <w:t xml:space="preserve"> </w:t>
      </w:r>
      <w:r w:rsidRPr="00DE076C">
        <w:t>ex</w:t>
      </w:r>
      <w:r>
        <w:t xml:space="preserve"> </w:t>
      </w:r>
      <w:r w:rsidRPr="00DE076C">
        <w:t>post kontrolu a postupuj</w:t>
      </w:r>
      <w:r>
        <w:t>e primerane podľa časti Systém</w:t>
      </w:r>
      <w:r w:rsidRPr="00DE076C">
        <w:t>u riadenia EŠIF</w:t>
      </w:r>
      <w:r>
        <w:t xml:space="preserve">, </w:t>
      </w:r>
      <w:r w:rsidR="00C11405">
        <w:t xml:space="preserve">verzia </w:t>
      </w:r>
      <w:del w:id="109" w:author="Melinda Vargová" w:date="2020-10-01T12:58:00Z">
        <w:r w:rsidR="00FD32E2" w:rsidDel="002F7AF1">
          <w:delText>9</w:delText>
        </w:r>
      </w:del>
      <w:ins w:id="110" w:author="Melinda Vargová" w:date="2020-10-01T12:58:00Z">
        <w:r w:rsidR="002F7AF1">
          <w:t>10</w:t>
        </w:r>
      </w:ins>
      <w:r w:rsidR="00C11405" w:rsidRPr="00DE076C">
        <w:t xml:space="preserve"> </w:t>
      </w:r>
      <w:r w:rsidR="00C11405">
        <w:t xml:space="preserve">a jeho ďalších aktualizácií, </w:t>
      </w:r>
      <w:r>
        <w:t>ktorá upravuje štandardnú ex post kontrolu</w:t>
      </w:r>
      <w:r w:rsidRPr="00DE076C">
        <w:t>.</w:t>
      </w:r>
      <w:r w:rsidR="00525F95">
        <w:t xml:space="preserve"> Zároveň RO vykoná kontrol</w:t>
      </w:r>
      <w:r w:rsidR="00622465">
        <w:t>u</w:t>
      </w:r>
      <w:r w:rsidR="00525F95">
        <w:t xml:space="preserve">/finančnú kontrolu zriadenia DNS v štádiu ex post kontroly, ak zriadenie DNS nebolo predmetom fakultatívnej prvej ex </w:t>
      </w:r>
      <w:proofErr w:type="spellStart"/>
      <w:r w:rsidR="00525F95">
        <w:t>ante</w:t>
      </w:r>
      <w:proofErr w:type="spellEnd"/>
      <w:r w:rsidR="00525F95">
        <w:t xml:space="preserve"> kontroly.</w:t>
      </w:r>
    </w:p>
    <w:p w14:paraId="3F9C149D" w14:textId="53583B67" w:rsidR="00D77D49" w:rsidRPr="004D6A55" w:rsidRDefault="004D6A55" w:rsidP="00427FBC">
      <w:pPr>
        <w:pStyle w:val="Odsekzoznamu"/>
        <w:numPr>
          <w:ilvl w:val="0"/>
          <w:numId w:val="8"/>
        </w:numPr>
        <w:spacing w:before="120" w:after="120"/>
        <w:ind w:hanging="502"/>
        <w:contextualSpacing w:val="0"/>
        <w:jc w:val="both"/>
      </w:pPr>
      <w:r w:rsidRPr="004D6A55">
        <w:t xml:space="preserve">Výsledok </w:t>
      </w:r>
      <w:r w:rsidR="00D77D49" w:rsidRPr="004D6A55">
        <w:t>zákazk</w:t>
      </w:r>
      <w:r w:rsidRPr="004D6A55">
        <w:t>y</w:t>
      </w:r>
      <w:r w:rsidR="00D77D49" w:rsidRPr="004D6A55">
        <w:t xml:space="preserve"> zadávan</w:t>
      </w:r>
      <w:r w:rsidRPr="004D6A55">
        <w:t xml:space="preserve">ej </w:t>
      </w:r>
      <w:r w:rsidR="00FF7059">
        <w:t xml:space="preserve">v rámci DNS </w:t>
      </w:r>
      <w:r w:rsidR="00D77D49" w:rsidRPr="004D6A55">
        <w:t>môže mať formu písomnej zmluvy alebo objednávky, ktor</w:t>
      </w:r>
      <w:r w:rsidRPr="004D6A55">
        <w:t>á</w:t>
      </w:r>
      <w:r w:rsidR="00D77D49" w:rsidRPr="004D6A55">
        <w:t xml:space="preserve"> jednoznačne a hodnoverne preukazuje formálne a vecné naplnenie predmetu zákazky. Uvedené pravidlo platí aj v prípade </w:t>
      </w:r>
      <w:r w:rsidRPr="004D6A55">
        <w:t xml:space="preserve">takýchto </w:t>
      </w:r>
      <w:r w:rsidR="00D77D49" w:rsidRPr="004D6A55">
        <w:t>zákaziek v hodnote nadlimitnej zákazky alebo podlimitnej zákazky.</w:t>
      </w:r>
    </w:p>
    <w:p w14:paraId="61CF93B7" w14:textId="6084CE03" w:rsidR="00D77D49" w:rsidRPr="00721953" w:rsidRDefault="00D77D49" w:rsidP="00427FBC">
      <w:pPr>
        <w:pStyle w:val="SRKNorm"/>
        <w:numPr>
          <w:ilvl w:val="0"/>
          <w:numId w:val="8"/>
        </w:numPr>
        <w:spacing w:before="120" w:after="120"/>
        <w:ind w:hanging="502"/>
        <w:contextualSpacing w:val="0"/>
        <w:rPr>
          <w:u w:val="single"/>
        </w:rPr>
      </w:pPr>
      <w:r>
        <w:t xml:space="preserve">Ak </w:t>
      </w:r>
      <w:r w:rsidR="00F4127B">
        <w:t xml:space="preserve">zmluvná </w:t>
      </w:r>
      <w:r>
        <w:t xml:space="preserve">hodnota zákazky </w:t>
      </w:r>
      <w:r w:rsidRPr="00377607">
        <w:t>zadanej</w:t>
      </w:r>
      <w:r w:rsidR="00F4127B">
        <w:t xml:space="preserve"> </w:t>
      </w:r>
      <w:r w:rsidR="00525F95">
        <w:t xml:space="preserve">v rámci DNS </w:t>
      </w:r>
      <w:r w:rsidRPr="00DE076C">
        <w:t xml:space="preserve">predstavuje z pohľadu finančného limitu zákazku </w:t>
      </w:r>
      <w:r>
        <w:t>s nízkou hodnotou podľa § 117 ZVO</w:t>
      </w:r>
      <w:r w:rsidRPr="00DE076C">
        <w:t xml:space="preserve">, je potrebné postupovať primerane podľa všeobecných ustanovení týkajúcich sa kontroly zákaziek </w:t>
      </w:r>
      <w:r>
        <w:t>s nízkymi hodnotami uvedených v časti 3.3.7.2.5</w:t>
      </w:r>
      <w:r w:rsidRPr="00DE076C">
        <w:t xml:space="preserve">. </w:t>
      </w:r>
      <w:r>
        <w:t>Systém</w:t>
      </w:r>
      <w:r w:rsidRPr="00DE076C">
        <w:t>u riadenia EŠIF,</w:t>
      </w:r>
      <w:r>
        <w:t xml:space="preserve"> verzia </w:t>
      </w:r>
      <w:del w:id="111" w:author="Melinda Vargová" w:date="2020-10-01T13:05:00Z">
        <w:r w:rsidR="00FD32E2" w:rsidDel="00F051C5">
          <w:delText>9</w:delText>
        </w:r>
      </w:del>
      <w:ins w:id="112" w:author="Melinda Vargová" w:date="2020-10-01T13:05:00Z">
        <w:r w:rsidR="00F051C5">
          <w:t>10</w:t>
        </w:r>
      </w:ins>
      <w:r w:rsidR="00C11405">
        <w:t xml:space="preserve"> a jeho ďalších aktualizácií</w:t>
      </w:r>
      <w:r>
        <w:t>. P</w:t>
      </w:r>
      <w:r w:rsidRPr="00DE076C">
        <w:t xml:space="preserve">rijímateľ predkladá dokumentáciu na kontrolu </w:t>
      </w:r>
      <w:r>
        <w:t xml:space="preserve">po podpise zmluvy uzavretej na základe </w:t>
      </w:r>
      <w:r w:rsidR="00F4127B">
        <w:t>zákazky zadávanej</w:t>
      </w:r>
      <w:r w:rsidR="00525F95">
        <w:t xml:space="preserve"> v rámci DNS</w:t>
      </w:r>
      <w:r>
        <w:t xml:space="preserve">, </w:t>
      </w:r>
      <w:r w:rsidRPr="00DE076C">
        <w:t xml:space="preserve">pričom čiastkové plnenie nemusí byť založené </w:t>
      </w:r>
      <w:r w:rsidRPr="009D4409">
        <w:t>na písomnom zmluvnom vzťahu, postačuje namiesto zmluvy predložiť objednávku, ktor</w:t>
      </w:r>
      <w:r w:rsidR="009D4409" w:rsidRPr="009D4409">
        <w:t>á</w:t>
      </w:r>
      <w:r w:rsidRPr="009D4409">
        <w:t xml:space="preserve"> jednoznačne a hodnoverne preukazuje</w:t>
      </w:r>
      <w:r w:rsidRPr="00DE076C">
        <w:t xml:space="preserve"> formálne a vecné naplnenie predmetu zákazky. </w:t>
      </w:r>
      <w:r w:rsidRPr="00721953">
        <w:rPr>
          <w:u w:val="single"/>
        </w:rPr>
        <w:t xml:space="preserve">Povinnosti týkajúce sa zverejňovania uvedené v časti </w:t>
      </w:r>
      <w:r w:rsidRPr="001549C1">
        <w:rPr>
          <w:u w:val="single"/>
        </w:rPr>
        <w:t>3.3.7.2.5.1</w:t>
      </w:r>
      <w:r w:rsidRPr="00721953">
        <w:rPr>
          <w:u w:val="single"/>
        </w:rPr>
        <w:t xml:space="preserve"> </w:t>
      </w:r>
      <w:r>
        <w:rPr>
          <w:u w:val="single"/>
        </w:rPr>
        <w:t>Systém</w:t>
      </w:r>
      <w:r w:rsidRPr="00721953">
        <w:rPr>
          <w:u w:val="single"/>
        </w:rPr>
        <w:t xml:space="preserve">u riadenia EŠIF </w:t>
      </w:r>
      <w:r>
        <w:rPr>
          <w:u w:val="single"/>
        </w:rPr>
        <w:t xml:space="preserve">verzia </w:t>
      </w:r>
      <w:del w:id="113" w:author="Melinda Vargová" w:date="2020-10-01T13:05:00Z">
        <w:r w:rsidR="00FD32E2" w:rsidDel="00F051C5">
          <w:rPr>
            <w:u w:val="single"/>
          </w:rPr>
          <w:delText>9</w:delText>
        </w:r>
      </w:del>
      <w:ins w:id="114" w:author="Melinda Vargová" w:date="2020-10-01T13:05:00Z">
        <w:r w:rsidR="00F051C5">
          <w:rPr>
            <w:u w:val="single"/>
          </w:rPr>
          <w:t>10</w:t>
        </w:r>
      </w:ins>
      <w:r>
        <w:rPr>
          <w:u w:val="single"/>
        </w:rPr>
        <w:t xml:space="preserve"> a jeho ďalších aktualizácií </w:t>
      </w:r>
      <w:r w:rsidRPr="00721953">
        <w:rPr>
          <w:u w:val="single"/>
        </w:rPr>
        <w:t xml:space="preserve">(zverejnenie výzvy na predkladanie ponúk na </w:t>
      </w:r>
      <w:r w:rsidRPr="00721953">
        <w:rPr>
          <w:u w:val="single"/>
        </w:rPr>
        <w:lastRenderedPageBreak/>
        <w:t xml:space="preserve">webovom sídle prijímateľa a odoslanie informácie o takomto zverejnení na </w:t>
      </w:r>
      <w:hyperlink r:id="rId11" w:history="1">
        <w:r w:rsidRPr="00721953">
          <w:rPr>
            <w:rStyle w:val="Hypertextovprepojenie"/>
          </w:rPr>
          <w:t>zakazkycko</w:t>
        </w:r>
        <w:r w:rsidRPr="009C2A7F">
          <w:rPr>
            <w:rStyle w:val="Hypertextovprepojenie"/>
          </w:rPr>
          <w:t>@vlada.gov.sk</w:t>
        </w:r>
      </w:hyperlink>
      <w:r w:rsidRPr="00721953">
        <w:rPr>
          <w:u w:val="single"/>
        </w:rPr>
        <w:t>) sa pre tento prípad neuplatnia.</w:t>
      </w:r>
      <w:r>
        <w:rPr>
          <w:u w:val="single"/>
        </w:rPr>
        <w:t xml:space="preserve"> </w:t>
      </w:r>
      <w:del w:id="115" w:author="Melinda Vargová" w:date="2020-10-01T13:06:00Z">
        <w:r w:rsidDel="00F051C5">
          <w:rPr>
            <w:u w:val="single"/>
          </w:rPr>
          <w:delText>Zároveň sa pre tento prípad neuplatnia pravidlá týkajúce sa povinnosti oslovenia alebo identifikovania troch vybraných záujemcov uvedené v </w:delText>
        </w:r>
        <w:r w:rsidRPr="001549C1" w:rsidDel="00F051C5">
          <w:rPr>
            <w:u w:val="single"/>
          </w:rPr>
          <w:delText>časti 3.3.7.2.5. Systému</w:delText>
        </w:r>
        <w:r w:rsidRPr="00C42294" w:rsidDel="00F051C5">
          <w:rPr>
            <w:u w:val="single"/>
          </w:rPr>
          <w:delText xml:space="preserve"> riadenia EŠIF, verzia </w:delText>
        </w:r>
        <w:r w:rsidR="00FD32E2" w:rsidDel="00F051C5">
          <w:rPr>
            <w:u w:val="single"/>
          </w:rPr>
          <w:delText>9</w:delText>
        </w:r>
        <w:r w:rsidDel="00F051C5">
          <w:rPr>
            <w:u w:val="single"/>
          </w:rPr>
          <w:delText xml:space="preserve"> a jeho ďalších aktualizácií.</w:delText>
        </w:r>
      </w:del>
    </w:p>
    <w:p w14:paraId="7362C020" w14:textId="0721728B" w:rsidR="00D77D49" w:rsidRDefault="00D77D49" w:rsidP="00427FBC">
      <w:pPr>
        <w:pStyle w:val="SRKNorm"/>
        <w:numPr>
          <w:ilvl w:val="0"/>
          <w:numId w:val="8"/>
        </w:numPr>
        <w:spacing w:before="120" w:after="120"/>
        <w:ind w:hanging="502"/>
        <w:contextualSpacing w:val="0"/>
      </w:pPr>
      <w:r>
        <w:t>Ak</w:t>
      </w:r>
      <w:r w:rsidR="00543712">
        <w:t xml:space="preserve"> zmluvná</w:t>
      </w:r>
      <w:r>
        <w:t xml:space="preserve"> hodnota zákazky </w:t>
      </w:r>
      <w:r w:rsidR="00543712" w:rsidRPr="00543712">
        <w:t xml:space="preserve">zadanej </w:t>
      </w:r>
      <w:r w:rsidR="00525F95">
        <w:t xml:space="preserve">v rámci DNS </w:t>
      </w:r>
      <w:r w:rsidRPr="00367A5E">
        <w:t>predstavuje</w:t>
      </w:r>
      <w:r w:rsidR="00543712">
        <w:t xml:space="preserve"> </w:t>
      </w:r>
      <w:r w:rsidRPr="00367A5E">
        <w:t>z pohľadu finančného limitu zákazku s nízkou hodnotou podľa § 117 ZVO</w:t>
      </w:r>
      <w:r>
        <w:t>, môže prijímateľ predložiť dokumentáciu na kontrolu aj súčasne so žiadosťou o</w:t>
      </w:r>
      <w:r w:rsidR="00414F22">
        <w:t> </w:t>
      </w:r>
      <w:r>
        <w:t>platbu</w:t>
      </w:r>
      <w:r w:rsidR="00414F22">
        <w:t xml:space="preserve"> (ďalej len „</w:t>
      </w:r>
      <w:proofErr w:type="spellStart"/>
      <w:r w:rsidR="00414F22">
        <w:t>ŽoP</w:t>
      </w:r>
      <w:proofErr w:type="spellEnd"/>
      <w:r w:rsidR="00414F22">
        <w:t>“)</w:t>
      </w:r>
      <w:r>
        <w:t xml:space="preserve">, ktorá obsahuje deklarované výdavky súvisiace so zadaním </w:t>
      </w:r>
      <w:r w:rsidRPr="00DC6F15">
        <w:t xml:space="preserve">predmetnej zákazky.  </w:t>
      </w:r>
      <w:r w:rsidR="00543712" w:rsidRPr="00DC6F15">
        <w:t xml:space="preserve"> </w:t>
      </w:r>
    </w:p>
    <w:p w14:paraId="7B380194" w14:textId="77777777" w:rsidR="00EF6230" w:rsidRPr="00825D07" w:rsidRDefault="00EF6230" w:rsidP="00EF6230">
      <w:pPr>
        <w:pStyle w:val="SRKNorm"/>
        <w:numPr>
          <w:ilvl w:val="0"/>
          <w:numId w:val="8"/>
        </w:numPr>
        <w:spacing w:before="120" w:after="120"/>
        <w:ind w:left="426" w:hanging="568"/>
        <w:contextualSpacing w:val="0"/>
      </w:pPr>
      <w:r w:rsidRPr="00414F22">
        <w:t xml:space="preserve">Ak zmluvná hodnota zákazky zadanej </w:t>
      </w:r>
      <w:r>
        <w:t xml:space="preserve">v rámci DNS </w:t>
      </w:r>
      <w:r w:rsidRPr="00367A5E">
        <w:t>predstavuje</w:t>
      </w:r>
      <w:r>
        <w:t xml:space="preserve"> </w:t>
      </w:r>
      <w:r w:rsidRPr="00367A5E">
        <w:t>z pohľadu finančného limitu zákazku s nízkou hodnotou podľa § 117 ZVO</w:t>
      </w:r>
      <w:r w:rsidRPr="00414F22">
        <w:t xml:space="preserve">, môže RO vykonať kontrolu zadávania </w:t>
      </w:r>
      <w:r w:rsidRPr="004622C9">
        <w:t xml:space="preserve">takejto zákazky ako súčasť </w:t>
      </w:r>
      <w:r w:rsidRPr="00825D07">
        <w:t xml:space="preserve">kontroly predmetného výdavku v rámci </w:t>
      </w:r>
      <w:proofErr w:type="spellStart"/>
      <w:r w:rsidRPr="00825D07">
        <w:t>ŽoP</w:t>
      </w:r>
      <w:proofErr w:type="spellEnd"/>
      <w:r w:rsidRPr="00825D07">
        <w:t xml:space="preserve">. </w:t>
      </w:r>
      <w:r>
        <w:t xml:space="preserve">Zároveň RO vykoná kontrolu/finančnú kontrolu zriadenia DNS v štádiu ex post kontroly, ak zriadenie DNS nebolo predmetom fakultatívnej prvej ex </w:t>
      </w:r>
      <w:proofErr w:type="spellStart"/>
      <w:r>
        <w:t>ante</w:t>
      </w:r>
      <w:proofErr w:type="spellEnd"/>
      <w:r>
        <w:t xml:space="preserve"> kontroly.</w:t>
      </w:r>
    </w:p>
    <w:p w14:paraId="51D79668" w14:textId="602BF14B" w:rsidR="00EF6230" w:rsidRDefault="00EF6230" w:rsidP="00E42D04">
      <w:pPr>
        <w:pStyle w:val="Odsekzoznamu"/>
        <w:numPr>
          <w:ilvl w:val="0"/>
          <w:numId w:val="8"/>
        </w:numPr>
        <w:ind w:hanging="502"/>
        <w:jc w:val="both"/>
      </w:pPr>
      <w:r w:rsidRPr="00A44C0F">
        <w:t>Ak RO vykoná kontrolu zákazky</w:t>
      </w:r>
      <w:r w:rsidRPr="001B633F">
        <w:t xml:space="preserve"> </w:t>
      </w:r>
      <w:r w:rsidRPr="00414F22">
        <w:t xml:space="preserve">zadanej </w:t>
      </w:r>
      <w:r>
        <w:t xml:space="preserve">v rámci DNS, ktorej </w:t>
      </w:r>
      <w:r w:rsidRPr="00414F22">
        <w:t xml:space="preserve">zmluvná hodnota </w:t>
      </w:r>
      <w:r w:rsidRPr="00367A5E">
        <w:t>predstavuje</w:t>
      </w:r>
      <w:r>
        <w:t xml:space="preserve"> </w:t>
      </w:r>
      <w:r w:rsidRPr="00367A5E">
        <w:t>z pohľadu finančného limitu zákazku s nízkou hodnotou podľa § 117 ZVO</w:t>
      </w:r>
      <w:r w:rsidRPr="00A44C0F">
        <w:t xml:space="preserve"> ako súčasť administratívnej finančnej kontroly </w:t>
      </w:r>
      <w:proofErr w:type="spellStart"/>
      <w:r w:rsidRPr="00A44C0F">
        <w:t>ŽoP</w:t>
      </w:r>
      <w:proofErr w:type="spellEnd"/>
      <w:r w:rsidRPr="00A44C0F">
        <w:t>,  bude postupovať v ITMS2014+ v neverejnej časti nasledovne:</w:t>
      </w:r>
      <w:r>
        <w:t xml:space="preserve"> </w:t>
      </w:r>
      <w:r w:rsidRPr="00A44C0F">
        <w:t xml:space="preserve">V ITMS 2014+ v module „administratívna kontrola VO“ je RO povinný vytvoriť objekt kontroly a v detaile zaevidovať relevantné údaje, do spisu ku každej kontrole VO, vložiť správu z kontroly </w:t>
      </w:r>
      <w:proofErr w:type="spellStart"/>
      <w:r w:rsidRPr="00A44C0F">
        <w:t>ŽoP</w:t>
      </w:r>
      <w:proofErr w:type="spellEnd"/>
      <w:r w:rsidRPr="00A44C0F">
        <w:t xml:space="preserve"> spolu s kontrolným zoznamom, ktorý sa týka konkrétneho verejného obstarávania kontrolovaného v rámci administratívnej finančnej kontroly </w:t>
      </w:r>
      <w:proofErr w:type="spellStart"/>
      <w:r w:rsidRPr="00A44C0F">
        <w:t>ŽoP</w:t>
      </w:r>
      <w:proofErr w:type="spellEnd"/>
      <w:r>
        <w:t xml:space="preserve"> </w:t>
      </w:r>
      <w:r w:rsidRPr="00A44C0F">
        <w:t xml:space="preserve">a objekt kontroly po jej ukončení posunúť do koncového stavu. RO je povinný zabezpečiť evidovanie každej zákazky (aj do </w:t>
      </w:r>
      <w:del w:id="116" w:author="Melinda Vargová" w:date="2020-10-01T13:09:00Z">
        <w:r w:rsidR="00FD32E2" w:rsidDel="00F051C5">
          <w:delText>3</w:delText>
        </w:r>
      </w:del>
      <w:ins w:id="117" w:author="Melinda Vargová" w:date="2020-10-01T13:09:00Z">
        <w:r w:rsidR="00F051C5">
          <w:t>5</w:t>
        </w:r>
      </w:ins>
      <w:r w:rsidR="00FD32E2">
        <w:t>0</w:t>
      </w:r>
      <w:r>
        <w:t xml:space="preserve"> </w:t>
      </w:r>
      <w:r w:rsidRPr="00A44C0F">
        <w:t xml:space="preserve">000 </w:t>
      </w:r>
      <w:del w:id="118" w:author="Melinda Vargová" w:date="2020-10-01T14:03:00Z">
        <w:r w:rsidRPr="00A44C0F" w:rsidDel="008356A0">
          <w:delText xml:space="preserve">eur </w:delText>
        </w:r>
      </w:del>
      <w:ins w:id="119" w:author="Melinda Vargová" w:date="2020-10-01T14:03:00Z">
        <w:r w:rsidR="008356A0">
          <w:t>EUR</w:t>
        </w:r>
        <w:r w:rsidR="008356A0" w:rsidRPr="00A44C0F">
          <w:t xml:space="preserve"> </w:t>
        </w:r>
      </w:ins>
      <w:r w:rsidRPr="00A44C0F">
        <w:t>bez DPH) financovanej z príspevku do ITMS2014+ prostredníctvom prenesenia tejto povinnosti na prijímateľa.</w:t>
      </w:r>
    </w:p>
    <w:p w14:paraId="77D62743" w14:textId="0CC16377" w:rsidR="00EF6230" w:rsidRDefault="00EF6230" w:rsidP="00EF6230">
      <w:pPr>
        <w:pStyle w:val="SRKNorm"/>
        <w:numPr>
          <w:ilvl w:val="0"/>
          <w:numId w:val="8"/>
        </w:numPr>
        <w:spacing w:before="120" w:after="120"/>
        <w:contextualSpacing w:val="0"/>
      </w:pPr>
      <w:r>
        <w:t xml:space="preserve">Pod pojmom „zmluvná hodnota zákazky“, </w:t>
      </w:r>
      <w:r w:rsidRPr="003938F0">
        <w:t xml:space="preserve">sa na účely tohto </w:t>
      </w:r>
      <w:r>
        <w:t xml:space="preserve">metodického </w:t>
      </w:r>
      <w:r w:rsidRPr="003938F0">
        <w:t>výkladu rozumie</w:t>
      </w:r>
      <w:r>
        <w:t>, skutočná hodnota zákazky v </w:t>
      </w:r>
      <w:del w:id="120" w:author="Melinda Vargová" w:date="2020-10-01T14:03:00Z">
        <w:r w:rsidDel="008356A0">
          <w:delText xml:space="preserve">eur </w:delText>
        </w:r>
      </w:del>
      <w:ins w:id="121" w:author="Melinda Vargová" w:date="2020-10-01T14:03:00Z">
        <w:r w:rsidR="008356A0">
          <w:t xml:space="preserve">EUR </w:t>
        </w:r>
      </w:ins>
      <w:r>
        <w:t>bez DPH, ktorá bude/je predmetom zmluvy alebo objednávky.</w:t>
      </w:r>
    </w:p>
    <w:p w14:paraId="0F97FFBE" w14:textId="369EC6A7" w:rsidR="00EF6230" w:rsidRDefault="00EF6230" w:rsidP="00C67239">
      <w:pPr>
        <w:pStyle w:val="Odsekzoznamu"/>
        <w:numPr>
          <w:ilvl w:val="0"/>
          <w:numId w:val="8"/>
        </w:numPr>
        <w:jc w:val="both"/>
      </w:pPr>
      <w:r w:rsidRPr="00F20D36">
        <w:t xml:space="preserve">Ak </w:t>
      </w:r>
      <w:r>
        <w:t>má zákazka</w:t>
      </w:r>
      <w:r w:rsidR="00FD32E2">
        <w:t xml:space="preserve"> v rámci DNS</w:t>
      </w:r>
      <w:r>
        <w:t xml:space="preserve"> charakter objednávky</w:t>
      </w:r>
      <w:r w:rsidRPr="00F20D36">
        <w:t xml:space="preserve">, </w:t>
      </w:r>
      <w:r>
        <w:t xml:space="preserve">je objednávka evidovaná v ITMS2014+. V prípade, ak má byť výsledkom zadávania zákazky v rámci DNS </w:t>
      </w:r>
      <w:r w:rsidRPr="00B8149D">
        <w:t xml:space="preserve">písomná zmluva, na základe ktorej sa zadávajú objednávky, eviduje sa </w:t>
      </w:r>
      <w:r>
        <w:t xml:space="preserve">v ITMS2014+ </w:t>
      </w:r>
      <w:r w:rsidRPr="00B8149D">
        <w:t xml:space="preserve">iba čiastková zmluva a objednávky budú evidované na úrovni tejto </w:t>
      </w:r>
      <w:r>
        <w:t>z</w:t>
      </w:r>
      <w:r w:rsidRPr="00B8149D">
        <w:t>mluvy</w:t>
      </w:r>
      <w:r>
        <w:t>.</w:t>
      </w:r>
    </w:p>
    <w:p w14:paraId="318D7846" w14:textId="77777777" w:rsidR="00EF6230" w:rsidRDefault="00EF6230" w:rsidP="00C67239"/>
    <w:p w14:paraId="5FF20710" w14:textId="789FE8CF" w:rsidR="00EF6230" w:rsidRPr="00E42D04" w:rsidRDefault="00EF6230" w:rsidP="00E42D04">
      <w:pPr>
        <w:pStyle w:val="Odsekzoznamu"/>
        <w:numPr>
          <w:ilvl w:val="0"/>
          <w:numId w:val="8"/>
        </w:numPr>
        <w:ind w:hanging="502"/>
        <w:jc w:val="both"/>
      </w:pPr>
      <w:r w:rsidRPr="005F6707">
        <w:t xml:space="preserve">Predmetom </w:t>
      </w:r>
      <w:r>
        <w:t>kontroly/</w:t>
      </w:r>
      <w:r w:rsidRPr="005F6707">
        <w:t>finančnej kontroly zákaziek zad</w:t>
      </w:r>
      <w:r>
        <w:t>áva</w:t>
      </w:r>
      <w:r w:rsidRPr="005F6707">
        <w:t xml:space="preserve">ných </w:t>
      </w:r>
      <w:r>
        <w:t xml:space="preserve">v rámci DNS je </w:t>
      </w:r>
      <w:r w:rsidRPr="005F6707">
        <w:t xml:space="preserve">najmä kontrola súladu </w:t>
      </w:r>
      <w:r>
        <w:t>výzvy na predkladanie ponúk</w:t>
      </w:r>
      <w:r w:rsidRPr="005F6707">
        <w:t xml:space="preserve"> s</w:t>
      </w:r>
      <w:r>
        <w:t> oznámením o vyhlásení verejného obstarávania, súťažnými podkladmi a všeobecnými podmienkami používania DNS</w:t>
      </w:r>
      <w:r w:rsidRPr="005F6707">
        <w:t xml:space="preserve">, </w:t>
      </w:r>
      <w:r>
        <w:t xml:space="preserve">ďalej </w:t>
      </w:r>
      <w:r w:rsidRPr="005F6707">
        <w:t xml:space="preserve">kontrola postupu zadania zákazky v nadväznosti na § </w:t>
      </w:r>
      <w:r>
        <w:t xml:space="preserve">60 a § 61 </w:t>
      </w:r>
      <w:r w:rsidRPr="005F6707">
        <w:t>ZVO</w:t>
      </w:r>
      <w:r>
        <w:t xml:space="preserve">, </w:t>
      </w:r>
      <w:r w:rsidRPr="005F6707">
        <w:t xml:space="preserve">s dôrazom na kontrolu postupu prijímateľa </w:t>
      </w:r>
      <w:r>
        <w:t xml:space="preserve">pri vyhodnotení predložených žiadostí </w:t>
      </w:r>
      <w:r w:rsidR="003E23D0">
        <w:t>o účasť</w:t>
      </w:r>
      <w:r>
        <w:t xml:space="preserve"> a kontrolu vyhodnotenia</w:t>
      </w:r>
      <w:r w:rsidR="003E23D0">
        <w:t xml:space="preserve"> </w:t>
      </w:r>
      <w:r>
        <w:t xml:space="preserve"> ponúk </w:t>
      </w:r>
      <w:r w:rsidRPr="007B6CE8">
        <w:t>podľa kritérií uvedených v oznámení o vyhlásení verejného obstarávania, prípadne spresnených vo výzve na predkladanie ponúk</w:t>
      </w:r>
      <w:r>
        <w:t>.</w:t>
      </w:r>
      <w:r w:rsidRPr="005F6707">
        <w:t xml:space="preserve"> Predmetom </w:t>
      </w:r>
      <w:r>
        <w:t>kontroly/</w:t>
      </w:r>
      <w:r w:rsidRPr="005F6707">
        <w:t>finančnej kontroly je aj kontrola podpísania zmluvy oprávnenými osobami, ak sa vyžaduje písomná forma zmluvy, jej zverejnenie v súlade so zákonom č. 211/2000 Z. z. a pod.</w:t>
      </w:r>
    </w:p>
    <w:p w14:paraId="5B6ACCC8" w14:textId="77777777" w:rsidR="00EF6230" w:rsidRPr="00EF6230" w:rsidRDefault="00EF6230" w:rsidP="00E42D04"/>
    <w:p w14:paraId="3040FDED" w14:textId="77777777" w:rsidR="00C9363C" w:rsidRPr="00676DD6" w:rsidRDefault="00C9363C" w:rsidP="00C9757D">
      <w:pPr>
        <w:pStyle w:val="SRKNorm"/>
        <w:numPr>
          <w:ilvl w:val="0"/>
          <w:numId w:val="0"/>
        </w:numPr>
        <w:spacing w:before="120" w:after="120"/>
        <w:ind w:left="360"/>
        <w:contextualSpacing w:val="0"/>
        <w:rPr>
          <w:rFonts w:eastAsiaTheme="majorEastAsia" w:cstheme="majorBidi"/>
          <w:b/>
          <w:bCs/>
          <w:vanish/>
          <w:color w:val="365F91" w:themeColor="accent1" w:themeShade="BF"/>
          <w:lang w:eastAsia="en-US"/>
        </w:rPr>
      </w:pPr>
      <w:bookmarkStart w:id="122" w:name="_Toc466876133"/>
      <w:bookmarkStart w:id="123" w:name="_Toc466876839"/>
      <w:bookmarkStart w:id="124" w:name="_Toc473569510"/>
      <w:bookmarkStart w:id="125" w:name="_Toc473577329"/>
      <w:bookmarkStart w:id="126" w:name="_Toc473821966"/>
      <w:bookmarkStart w:id="127" w:name="_Toc477960078"/>
      <w:bookmarkStart w:id="128" w:name="_Toc477964681"/>
      <w:bookmarkStart w:id="129" w:name="_Toc409767684"/>
      <w:bookmarkStart w:id="130" w:name="_Toc409767716"/>
      <w:bookmarkStart w:id="131" w:name="_Toc410387879"/>
      <w:bookmarkStart w:id="132" w:name="_Toc410387965"/>
      <w:bookmarkStart w:id="133" w:name="_Toc410388010"/>
      <w:bookmarkStart w:id="134" w:name="_Toc410388496"/>
      <w:bookmarkStart w:id="135" w:name="_Toc412035834"/>
      <w:bookmarkStart w:id="136" w:name="_Toc412529892"/>
      <w:bookmarkStart w:id="137" w:name="_Toc412530757"/>
      <w:bookmarkStart w:id="138" w:name="_Toc413158312"/>
      <w:bookmarkStart w:id="139" w:name="_Toc414006454"/>
      <w:bookmarkStart w:id="140" w:name="_Toc442369390"/>
      <w:bookmarkStart w:id="141" w:name="_Toc442948133"/>
      <w:bookmarkStart w:id="142" w:name="_Toc466876134"/>
      <w:bookmarkStart w:id="143" w:name="_Toc466876840"/>
      <w:bookmarkStart w:id="144" w:name="_Toc473569511"/>
      <w:bookmarkStart w:id="145" w:name="_Toc473577330"/>
      <w:bookmarkStart w:id="146" w:name="_Toc473821967"/>
      <w:bookmarkStart w:id="147" w:name="_Toc477960079"/>
      <w:bookmarkStart w:id="148" w:name="_Toc477964682"/>
      <w:bookmarkStart w:id="149" w:name="_Toc527459564"/>
      <w:bookmarkStart w:id="150" w:name="_Toc527460101"/>
      <w:bookmarkStart w:id="151" w:name="_Toc527459565"/>
      <w:bookmarkStart w:id="152" w:name="_Toc527460102"/>
      <w:bookmarkStart w:id="153" w:name="_Toc527459566"/>
      <w:bookmarkStart w:id="154" w:name="_Toc527460103"/>
      <w:bookmarkStart w:id="155" w:name="_Toc527459567"/>
      <w:bookmarkStart w:id="156" w:name="_Toc527460104"/>
      <w:bookmarkStart w:id="157" w:name="_Toc527459568"/>
      <w:bookmarkStart w:id="158" w:name="_Toc527460105"/>
      <w:bookmarkStart w:id="159" w:name="_Toc527459569"/>
      <w:bookmarkStart w:id="160" w:name="_Toc527460106"/>
      <w:bookmarkStart w:id="161" w:name="_Toc527459570"/>
      <w:bookmarkStart w:id="162" w:name="_Toc527460107"/>
      <w:bookmarkStart w:id="163" w:name="_Toc527459571"/>
      <w:bookmarkStart w:id="164" w:name="_Toc527460108"/>
      <w:bookmarkStart w:id="165" w:name="_Toc527459572"/>
      <w:bookmarkStart w:id="166" w:name="_Toc527460109"/>
      <w:bookmarkStart w:id="167" w:name="_Toc527459573"/>
      <w:bookmarkStart w:id="168" w:name="_Toc527460110"/>
      <w:bookmarkStart w:id="169" w:name="_Toc527459574"/>
      <w:bookmarkStart w:id="170" w:name="_Toc527460111"/>
      <w:bookmarkStart w:id="171" w:name="_Toc527459575"/>
      <w:bookmarkStart w:id="172" w:name="_Toc527460112"/>
      <w:bookmarkStart w:id="173" w:name="_Toc527459576"/>
      <w:bookmarkStart w:id="174" w:name="_Toc527460113"/>
      <w:bookmarkStart w:id="175" w:name="_Toc527459577"/>
      <w:bookmarkStart w:id="176" w:name="_Toc527460114"/>
      <w:bookmarkStart w:id="177" w:name="_Toc527459578"/>
      <w:bookmarkStart w:id="178" w:name="_Toc527460115"/>
      <w:bookmarkStart w:id="179" w:name="_Toc527459579"/>
      <w:bookmarkStart w:id="180" w:name="_Toc527460116"/>
      <w:bookmarkStart w:id="181" w:name="_Toc409767685"/>
      <w:bookmarkStart w:id="182" w:name="_Toc409767717"/>
      <w:bookmarkStart w:id="183" w:name="_Toc410387880"/>
      <w:bookmarkStart w:id="184" w:name="_Toc410387966"/>
      <w:bookmarkStart w:id="185" w:name="_Toc410388011"/>
      <w:bookmarkStart w:id="186" w:name="_Toc410388497"/>
      <w:bookmarkStart w:id="187" w:name="_Toc412035835"/>
      <w:bookmarkStart w:id="188" w:name="_Toc412529893"/>
      <w:bookmarkStart w:id="189" w:name="_Toc412530758"/>
      <w:bookmarkStart w:id="190" w:name="_Toc413158313"/>
      <w:bookmarkStart w:id="191" w:name="_Toc414006455"/>
      <w:bookmarkStart w:id="192" w:name="_Toc442369391"/>
      <w:bookmarkStart w:id="193" w:name="_Toc442948134"/>
      <w:bookmarkStart w:id="194" w:name="_Toc466876135"/>
      <w:bookmarkStart w:id="195" w:name="_Toc466876841"/>
      <w:bookmarkStart w:id="196" w:name="_Toc473569512"/>
      <w:bookmarkStart w:id="197" w:name="_Toc473577331"/>
      <w:bookmarkStart w:id="198" w:name="_Toc473821968"/>
      <w:bookmarkStart w:id="199" w:name="_Toc477960080"/>
      <w:bookmarkStart w:id="200" w:name="_Toc477964683"/>
      <w:bookmarkStart w:id="201" w:name="_Toc526189293"/>
      <w:bookmarkStart w:id="202" w:name="_Toc527388378"/>
      <w:bookmarkStart w:id="203" w:name="_Toc527456162"/>
      <w:bookmarkStart w:id="204" w:name="_Toc527459580"/>
      <w:bookmarkStart w:id="205" w:name="_Toc52746011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485A4404" w14:textId="77777777" w:rsidR="00C9363C" w:rsidRPr="00676DD6" w:rsidRDefault="00C9363C" w:rsidP="00C9363C">
      <w:pPr>
        <w:pStyle w:val="Odsekzoznamu"/>
        <w:keepNext/>
        <w:keepLines/>
        <w:numPr>
          <w:ilvl w:val="0"/>
          <w:numId w:val="37"/>
        </w:numPr>
        <w:spacing w:before="200"/>
        <w:contextualSpacing w:val="0"/>
        <w:jc w:val="both"/>
        <w:outlineLvl w:val="2"/>
        <w:rPr>
          <w:rFonts w:eastAsiaTheme="majorEastAsia" w:cstheme="majorBidi"/>
          <w:b/>
          <w:bCs/>
          <w:vanish/>
          <w:color w:val="365F91" w:themeColor="accent1" w:themeShade="BF"/>
          <w:lang w:eastAsia="en-US"/>
        </w:rPr>
      </w:pPr>
      <w:bookmarkStart w:id="206" w:name="_Toc409767686"/>
      <w:bookmarkStart w:id="207" w:name="_Toc409767718"/>
      <w:bookmarkStart w:id="208" w:name="_Toc410387881"/>
      <w:bookmarkStart w:id="209" w:name="_Toc410387967"/>
      <w:bookmarkStart w:id="210" w:name="_Toc410388012"/>
      <w:bookmarkStart w:id="211" w:name="_Toc410388498"/>
      <w:bookmarkStart w:id="212" w:name="_Toc412035836"/>
      <w:bookmarkStart w:id="213" w:name="_Toc412529894"/>
      <w:bookmarkStart w:id="214" w:name="_Toc412530759"/>
      <w:bookmarkStart w:id="215" w:name="_Toc413158314"/>
      <w:bookmarkStart w:id="216" w:name="_Toc414006456"/>
      <w:bookmarkStart w:id="217" w:name="_Toc442369392"/>
      <w:bookmarkStart w:id="218" w:name="_Toc442948135"/>
      <w:bookmarkStart w:id="219" w:name="_Toc466876136"/>
      <w:bookmarkStart w:id="220" w:name="_Toc466876842"/>
      <w:bookmarkStart w:id="221" w:name="_Toc473569513"/>
      <w:bookmarkStart w:id="222" w:name="_Toc473577332"/>
      <w:bookmarkStart w:id="223" w:name="_Toc473821969"/>
      <w:bookmarkStart w:id="224" w:name="_Toc477960081"/>
      <w:bookmarkStart w:id="225" w:name="_Toc477964684"/>
      <w:bookmarkStart w:id="226" w:name="_Toc526189294"/>
      <w:bookmarkStart w:id="227" w:name="_Toc527388379"/>
      <w:bookmarkStart w:id="228" w:name="_Toc527456163"/>
      <w:bookmarkStart w:id="229" w:name="_Toc527459581"/>
      <w:bookmarkStart w:id="230" w:name="_Toc527460118"/>
      <w:bookmarkStart w:id="231" w:name="_Toc528734904"/>
      <w:bookmarkStart w:id="232" w:name="_Toc20168283"/>
      <w:bookmarkStart w:id="233" w:name="_Toc23257784"/>
      <w:bookmarkStart w:id="234" w:name="_Toc52916925"/>
      <w:bookmarkStart w:id="235" w:name="_Toc54633994"/>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49F01BE7" w14:textId="77777777" w:rsidR="00C9363C" w:rsidRPr="00676DD6" w:rsidRDefault="00C9363C" w:rsidP="00C9363C">
      <w:pPr>
        <w:pStyle w:val="Odsekzoznamu"/>
        <w:keepNext/>
        <w:keepLines/>
        <w:numPr>
          <w:ilvl w:val="0"/>
          <w:numId w:val="37"/>
        </w:numPr>
        <w:spacing w:before="200"/>
        <w:contextualSpacing w:val="0"/>
        <w:jc w:val="both"/>
        <w:outlineLvl w:val="2"/>
        <w:rPr>
          <w:rFonts w:eastAsiaTheme="majorEastAsia" w:cstheme="majorBidi"/>
          <w:b/>
          <w:bCs/>
          <w:vanish/>
          <w:color w:val="365F91" w:themeColor="accent1" w:themeShade="BF"/>
          <w:lang w:eastAsia="en-US"/>
        </w:rPr>
      </w:pPr>
      <w:bookmarkStart w:id="236" w:name="_Toc409767687"/>
      <w:bookmarkStart w:id="237" w:name="_Toc409767719"/>
      <w:bookmarkStart w:id="238" w:name="_Toc410387882"/>
      <w:bookmarkStart w:id="239" w:name="_Toc410387968"/>
      <w:bookmarkStart w:id="240" w:name="_Toc410388013"/>
      <w:bookmarkStart w:id="241" w:name="_Toc410388499"/>
      <w:bookmarkStart w:id="242" w:name="_Toc412035837"/>
      <w:bookmarkStart w:id="243" w:name="_Toc412529895"/>
      <w:bookmarkStart w:id="244" w:name="_Toc412530760"/>
      <w:bookmarkStart w:id="245" w:name="_Toc413158315"/>
      <w:bookmarkStart w:id="246" w:name="_Toc414006457"/>
      <w:bookmarkStart w:id="247" w:name="_Toc442369393"/>
      <w:bookmarkStart w:id="248" w:name="_Toc442948136"/>
      <w:bookmarkStart w:id="249" w:name="_Toc466876137"/>
      <w:bookmarkStart w:id="250" w:name="_Toc466876843"/>
      <w:bookmarkStart w:id="251" w:name="_Toc473569514"/>
      <w:bookmarkStart w:id="252" w:name="_Toc473577333"/>
      <w:bookmarkStart w:id="253" w:name="_Toc473821970"/>
      <w:bookmarkStart w:id="254" w:name="_Toc477960082"/>
      <w:bookmarkStart w:id="255" w:name="_Toc477964685"/>
      <w:bookmarkStart w:id="256" w:name="_Toc526189295"/>
      <w:bookmarkStart w:id="257" w:name="_Toc527388380"/>
      <w:bookmarkStart w:id="258" w:name="_Toc527456164"/>
      <w:bookmarkStart w:id="259" w:name="_Toc527459582"/>
      <w:bookmarkStart w:id="260" w:name="_Toc527460119"/>
      <w:bookmarkStart w:id="261" w:name="_Toc528734905"/>
      <w:bookmarkStart w:id="262" w:name="_Toc20168284"/>
      <w:bookmarkStart w:id="263" w:name="_Toc23257785"/>
      <w:bookmarkStart w:id="264" w:name="_Toc52916926"/>
      <w:bookmarkStart w:id="265" w:name="_Toc5463399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1B6B4D94" w14:textId="77777777" w:rsidR="00C9363C" w:rsidRPr="00676DD6" w:rsidRDefault="00C9363C" w:rsidP="00C9363C">
      <w:pPr>
        <w:pStyle w:val="Odsekzoznamu"/>
        <w:keepNext/>
        <w:keepLines/>
        <w:numPr>
          <w:ilvl w:val="1"/>
          <w:numId w:val="37"/>
        </w:numPr>
        <w:spacing w:before="200"/>
        <w:contextualSpacing w:val="0"/>
        <w:jc w:val="both"/>
        <w:outlineLvl w:val="2"/>
        <w:rPr>
          <w:rFonts w:eastAsiaTheme="majorEastAsia" w:cstheme="majorBidi"/>
          <w:b/>
          <w:bCs/>
          <w:vanish/>
          <w:color w:val="365F91" w:themeColor="accent1" w:themeShade="BF"/>
          <w:lang w:eastAsia="en-US"/>
        </w:rPr>
      </w:pPr>
      <w:bookmarkStart w:id="266" w:name="_Toc409767688"/>
      <w:bookmarkStart w:id="267" w:name="_Toc409767720"/>
      <w:bookmarkStart w:id="268" w:name="_Toc410387883"/>
      <w:bookmarkStart w:id="269" w:name="_Toc410387969"/>
      <w:bookmarkStart w:id="270" w:name="_Toc410388014"/>
      <w:bookmarkStart w:id="271" w:name="_Toc410388500"/>
      <w:bookmarkStart w:id="272" w:name="_Toc412035838"/>
      <w:bookmarkStart w:id="273" w:name="_Toc412529896"/>
      <w:bookmarkStart w:id="274" w:name="_Toc412530761"/>
      <w:bookmarkStart w:id="275" w:name="_Toc413158316"/>
      <w:bookmarkStart w:id="276" w:name="_Toc414006458"/>
      <w:bookmarkStart w:id="277" w:name="_Toc442369394"/>
      <w:bookmarkStart w:id="278" w:name="_Toc442948137"/>
      <w:bookmarkStart w:id="279" w:name="_Toc466876138"/>
      <w:bookmarkStart w:id="280" w:name="_Toc466876844"/>
      <w:bookmarkStart w:id="281" w:name="_Toc473569515"/>
      <w:bookmarkStart w:id="282" w:name="_Toc473577334"/>
      <w:bookmarkStart w:id="283" w:name="_Toc473821971"/>
      <w:bookmarkStart w:id="284" w:name="_Toc477960083"/>
      <w:bookmarkStart w:id="285" w:name="_Toc477964686"/>
      <w:bookmarkStart w:id="286" w:name="_Toc526189296"/>
      <w:bookmarkStart w:id="287" w:name="_Toc527388381"/>
      <w:bookmarkStart w:id="288" w:name="_Toc527456165"/>
      <w:bookmarkStart w:id="289" w:name="_Toc527459583"/>
      <w:bookmarkStart w:id="290" w:name="_Toc527460120"/>
      <w:bookmarkStart w:id="291" w:name="_Toc528734906"/>
      <w:bookmarkStart w:id="292" w:name="_Toc20168285"/>
      <w:bookmarkStart w:id="293" w:name="_Toc23257786"/>
      <w:bookmarkStart w:id="294" w:name="_Toc52916927"/>
      <w:bookmarkStart w:id="295" w:name="_Toc54633996"/>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7E8BE660" w14:textId="77777777" w:rsidR="00C9363C" w:rsidRPr="00676DD6" w:rsidRDefault="00C9363C" w:rsidP="00A04FF6">
      <w:pPr>
        <w:pStyle w:val="Odsekzoznamu"/>
        <w:keepNext/>
        <w:keepLines/>
        <w:numPr>
          <w:ilvl w:val="1"/>
          <w:numId w:val="42"/>
        </w:numPr>
        <w:spacing w:before="200"/>
        <w:contextualSpacing w:val="0"/>
        <w:jc w:val="both"/>
        <w:outlineLvl w:val="2"/>
        <w:rPr>
          <w:rFonts w:eastAsiaTheme="majorEastAsia" w:cstheme="majorBidi"/>
          <w:b/>
          <w:bCs/>
          <w:vanish/>
          <w:color w:val="365F91" w:themeColor="accent1" w:themeShade="BF"/>
          <w:lang w:eastAsia="en-US"/>
        </w:rPr>
      </w:pPr>
      <w:bookmarkStart w:id="296" w:name="_Toc409767690"/>
      <w:bookmarkStart w:id="297" w:name="_Toc409767722"/>
      <w:bookmarkStart w:id="298" w:name="_Toc410387886"/>
      <w:bookmarkStart w:id="299" w:name="_Toc410387971"/>
      <w:bookmarkStart w:id="300" w:name="_Toc410388016"/>
      <w:bookmarkStart w:id="301" w:name="_Toc410388502"/>
      <w:bookmarkStart w:id="302" w:name="_Toc412035840"/>
      <w:bookmarkStart w:id="303" w:name="_Toc412529898"/>
      <w:bookmarkStart w:id="304" w:name="_Toc412530763"/>
      <w:bookmarkStart w:id="305" w:name="_Toc413158318"/>
      <w:bookmarkStart w:id="306" w:name="_Toc414006460"/>
      <w:bookmarkStart w:id="307" w:name="_Toc442369396"/>
      <w:bookmarkStart w:id="308" w:name="_Toc442948139"/>
      <w:bookmarkStart w:id="309" w:name="_Toc466876146"/>
      <w:bookmarkStart w:id="310" w:name="_Toc466876852"/>
      <w:bookmarkStart w:id="311" w:name="_Toc473569523"/>
      <w:bookmarkStart w:id="312" w:name="_Toc473577342"/>
      <w:bookmarkStart w:id="313" w:name="_Toc473821979"/>
      <w:bookmarkStart w:id="314" w:name="_Toc477960091"/>
      <w:bookmarkStart w:id="315" w:name="_Toc477964694"/>
      <w:bookmarkStart w:id="316" w:name="_Toc526189297"/>
      <w:bookmarkStart w:id="317" w:name="_Toc527388382"/>
      <w:bookmarkStart w:id="318" w:name="_Toc527456166"/>
      <w:bookmarkStart w:id="319" w:name="_Toc527459584"/>
      <w:bookmarkStart w:id="320" w:name="_Toc527460121"/>
      <w:bookmarkStart w:id="321" w:name="_Toc528734907"/>
      <w:bookmarkStart w:id="322" w:name="_Toc20168286"/>
      <w:bookmarkStart w:id="323" w:name="_Toc23257787"/>
      <w:bookmarkStart w:id="324" w:name="_Toc52916928"/>
      <w:bookmarkStart w:id="325" w:name="_Toc5463399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5811F93E" w14:textId="2B35E3ED" w:rsidR="00642CED" w:rsidRPr="00EF065B" w:rsidRDefault="00BB54F6" w:rsidP="00A44C0F">
      <w:pPr>
        <w:pStyle w:val="MPCKO1"/>
        <w:ind w:left="426" w:hanging="426"/>
        <w:jc w:val="both"/>
      </w:pPr>
      <w:bookmarkStart w:id="326" w:name="_Toc477964695"/>
      <w:bookmarkStart w:id="327" w:name="_Toc54633998"/>
      <w:r>
        <w:t xml:space="preserve">5 </w:t>
      </w:r>
      <w:bookmarkEnd w:id="326"/>
      <w:r w:rsidR="00642CED">
        <w:t>Určovanie finančných opráv,</w:t>
      </w:r>
      <w:r w:rsidR="00642CED" w:rsidRPr="003370A0">
        <w:t xml:space="preserve"> ktoré má riadiaci orgán uplatňovať pri </w:t>
      </w:r>
      <w:r w:rsidR="00642CED">
        <w:t>kontrole zákaziek zadávaných na základe rámcovej dohody</w:t>
      </w:r>
      <w:r w:rsidR="004D238D">
        <w:t xml:space="preserve"> a zákaziek zadávaných </w:t>
      </w:r>
      <w:r w:rsidR="0031684D">
        <w:t xml:space="preserve">v rámci </w:t>
      </w:r>
      <w:r w:rsidR="004D238D">
        <w:t>dynamického nákupného systému</w:t>
      </w:r>
      <w:bookmarkEnd w:id="327"/>
    </w:p>
    <w:p w14:paraId="4493AFD7" w14:textId="4D75D10A" w:rsidR="00642CED" w:rsidRDefault="00642CED" w:rsidP="00642CED">
      <w:pPr>
        <w:pStyle w:val="Odsekzoznamu"/>
        <w:numPr>
          <w:ilvl w:val="0"/>
          <w:numId w:val="63"/>
        </w:numPr>
        <w:spacing w:before="120" w:after="120"/>
        <w:ind w:left="426" w:hanging="423"/>
        <w:contextualSpacing w:val="0"/>
        <w:jc w:val="both"/>
      </w:pPr>
      <w:r>
        <w:t xml:space="preserve">Všeobecné pravidlá </w:t>
      </w:r>
      <w:r w:rsidRPr="003370A0">
        <w:t xml:space="preserve">k určovaniu finančných opráv, ktoré má </w:t>
      </w:r>
      <w:r>
        <w:t>RO</w:t>
      </w:r>
      <w:r w:rsidRPr="003370A0">
        <w:t xml:space="preserve"> uplatňovať pri nedodržaní pravidiel a postupov verejného obstarávania</w:t>
      </w:r>
      <w:r>
        <w:t xml:space="preserve">, upravuje metodický pokyn CKO č. 5. Tento metodický </w:t>
      </w:r>
      <w:r w:rsidR="0031684D">
        <w:t>pokyn</w:t>
      </w:r>
      <w:r>
        <w:t xml:space="preserve"> upravuje osobitné pravidlá, ktoré sa týkajú uplatňovania finančných opráv pri kontrole čiastkových zákaziek zadávaných na základe rámcovej dohody</w:t>
      </w:r>
      <w:r w:rsidR="00C11405">
        <w:t xml:space="preserve"> a zákaziek zadávaných v rámci DNS</w:t>
      </w:r>
      <w:r>
        <w:t xml:space="preserve">. </w:t>
      </w:r>
    </w:p>
    <w:p w14:paraId="70CDAFA8" w14:textId="40A4589C" w:rsidR="00642CED" w:rsidRDefault="00642CED" w:rsidP="00642CED">
      <w:pPr>
        <w:pStyle w:val="Odsekzoznamu"/>
        <w:numPr>
          <w:ilvl w:val="0"/>
          <w:numId w:val="63"/>
        </w:numPr>
        <w:spacing w:before="120" w:after="120"/>
        <w:ind w:left="426" w:hanging="423"/>
        <w:contextualSpacing w:val="0"/>
        <w:jc w:val="both"/>
      </w:pPr>
      <w:r>
        <w:t xml:space="preserve">Ak RO </w:t>
      </w:r>
      <w:ins w:id="328" w:author="Branislav Hudec" w:date="2020-10-05T18:14:00Z">
        <w:r w:rsidR="00B35CC6">
          <w:t xml:space="preserve">na základe dobrovoľnej </w:t>
        </w:r>
        <w:r w:rsidR="00B35CC6" w:rsidRPr="00D253E1">
          <w:t>žiadosti prijímateľa</w:t>
        </w:r>
        <w:r w:rsidR="00B35CC6">
          <w:t xml:space="preserve"> </w:t>
        </w:r>
      </w:ins>
      <w:r>
        <w:t>vykoná</w:t>
      </w:r>
      <w:del w:id="329" w:author="Melinda Vargová" w:date="2020-10-01T13:10:00Z">
        <w:r w:rsidDel="00F051C5">
          <w:delText>va</w:delText>
        </w:r>
      </w:del>
      <w:r>
        <w:t xml:space="preserve"> druhú ex</w:t>
      </w:r>
      <w:r w:rsidR="00B931E6">
        <w:t xml:space="preserve"> </w:t>
      </w:r>
      <w:proofErr w:type="spellStart"/>
      <w:r>
        <w:t>ante</w:t>
      </w:r>
      <w:proofErr w:type="spellEnd"/>
      <w:r>
        <w:t xml:space="preserve"> kontrolu </w:t>
      </w:r>
      <w:ins w:id="330" w:author="Branislav Hudec" w:date="2020-10-05T18:10:00Z">
        <w:r w:rsidR="00B35CC6">
          <w:t xml:space="preserve">nadlimitnej </w:t>
        </w:r>
      </w:ins>
      <w:r>
        <w:t>čiastkovej zákazky zadávanej na základe verejného obstarávania, ktorého výsledkom bola rámcová dohoda</w:t>
      </w:r>
      <w:ins w:id="331" w:author="Branislav Hudec" w:date="2020-10-05T18:11:00Z">
        <w:r w:rsidR="00B35CC6">
          <w:t xml:space="preserve"> </w:t>
        </w:r>
      </w:ins>
      <w:ins w:id="332" w:author="Melinda Vargová" w:date="2020-10-01T13:11:00Z">
        <w:del w:id="333" w:author="Branislav Hudec" w:date="2020-10-05T18:14:00Z">
          <w:r w:rsidR="00F051C5" w:rsidRPr="00F051C5" w:rsidDel="00B35CC6">
            <w:delText xml:space="preserve"> </w:delText>
          </w:r>
          <w:r w:rsidR="00F051C5" w:rsidDel="00B35CC6">
            <w:delText xml:space="preserve">na základe dobrovoľnej </w:delText>
          </w:r>
          <w:r w:rsidR="00F051C5" w:rsidRPr="00D253E1" w:rsidDel="00B35CC6">
            <w:delText>žiadosti prijímateľa</w:delText>
          </w:r>
        </w:del>
      </w:ins>
      <w:ins w:id="334" w:author="Melinda Vargová" w:date="2020-10-01T13:12:00Z">
        <w:del w:id="335" w:author="Branislav Hudec" w:date="2020-10-05T18:14:00Z">
          <w:r w:rsidR="00F051C5" w:rsidDel="00B35CC6">
            <w:delText>,</w:delText>
          </w:r>
        </w:del>
      </w:ins>
      <w:del w:id="336" w:author="Branislav Hudec" w:date="2020-10-05T18:14:00Z">
        <w:r w:rsidDel="00B35CC6">
          <w:delText xml:space="preserve"> </w:delText>
        </w:r>
      </w:del>
      <w:r>
        <w:t>a na toto verejné obstarávanie bola uplatnená finančná oprava, je oprávnený aplikovať na výdavky z čiastkovej zákazky ex</w:t>
      </w:r>
      <w:r w:rsidR="00B931E6">
        <w:t xml:space="preserve"> </w:t>
      </w:r>
      <w:proofErr w:type="spellStart"/>
      <w:r>
        <w:t>ante</w:t>
      </w:r>
      <w:proofErr w:type="spellEnd"/>
      <w:r>
        <w:t xml:space="preserve"> finančnú opravu pri kumulatívnom splnení nasledujúcich podmienok:</w:t>
      </w:r>
    </w:p>
    <w:p w14:paraId="1DD8B718" w14:textId="6B08830E" w:rsidR="00642CED" w:rsidRDefault="00642CED" w:rsidP="00642CED">
      <w:pPr>
        <w:pStyle w:val="Odsekzoznamu"/>
        <w:numPr>
          <w:ilvl w:val="0"/>
          <w:numId w:val="64"/>
        </w:numPr>
        <w:spacing w:before="120" w:after="120"/>
        <w:ind w:left="851" w:hanging="425"/>
        <w:contextualSpacing w:val="0"/>
        <w:jc w:val="both"/>
      </w:pPr>
      <w:r>
        <w:t xml:space="preserve">RO nezistil žiadne ďalšie porušenie pravidiel a postupov verejného obstarávania, ktoré malo alebo mohlo mať vplyv na výsledok zadávania čiastkovej </w:t>
      </w:r>
      <w:ins w:id="337" w:author="Branislav Hudec" w:date="2020-10-05T18:11:00Z">
        <w:r w:rsidR="00B35CC6">
          <w:t xml:space="preserve">nadlimitnej </w:t>
        </w:r>
      </w:ins>
      <w:r>
        <w:t>zákazky pri výkone druhej ex</w:t>
      </w:r>
      <w:r w:rsidR="00B931E6">
        <w:t xml:space="preserve"> </w:t>
      </w:r>
      <w:proofErr w:type="spellStart"/>
      <w:r>
        <w:t>ante</w:t>
      </w:r>
      <w:proofErr w:type="spellEnd"/>
      <w:r>
        <w:t xml:space="preserve"> kontroly čiastkovej zákazky zadávanej na základe rámcovej dohody. </w:t>
      </w:r>
    </w:p>
    <w:p w14:paraId="1DF4DF53" w14:textId="45DA5106" w:rsidR="00642CED" w:rsidRDefault="00642CED" w:rsidP="00642CED">
      <w:pPr>
        <w:pStyle w:val="Odsekzoznamu"/>
        <w:numPr>
          <w:ilvl w:val="0"/>
          <w:numId w:val="64"/>
        </w:numPr>
        <w:spacing w:before="120" w:after="120"/>
        <w:ind w:left="851" w:hanging="425"/>
        <w:contextualSpacing w:val="0"/>
        <w:jc w:val="both"/>
      </w:pPr>
      <w:r>
        <w:t>Výška ex</w:t>
      </w:r>
      <w:r w:rsidR="00B931E6">
        <w:t xml:space="preserve"> </w:t>
      </w:r>
      <w:proofErr w:type="spellStart"/>
      <w:r>
        <w:t>ante</w:t>
      </w:r>
      <w:proofErr w:type="spellEnd"/>
      <w:r>
        <w:t xml:space="preserve"> finančnej opravy, ktorá môže byť uplatnená na výdavky z čiastkovej </w:t>
      </w:r>
      <w:ins w:id="338" w:author="Branislav Hudec" w:date="2020-10-05T18:12:00Z">
        <w:r w:rsidR="00B35CC6">
          <w:t xml:space="preserve">nadlimitnej </w:t>
        </w:r>
      </w:ins>
      <w:r>
        <w:t>zákazky, bude identická s výškou finančnej opravy uplatnenej na výdavky z rámcovej dohody.</w:t>
      </w:r>
    </w:p>
    <w:p w14:paraId="7839396D" w14:textId="59D3AB85" w:rsidR="00A32AD9" w:rsidRDefault="00A32AD9" w:rsidP="00A44C0F">
      <w:pPr>
        <w:spacing w:before="120" w:after="120"/>
        <w:jc w:val="both"/>
      </w:pPr>
      <w:r>
        <w:t xml:space="preserve">Uvedené pravidlo platí primerane aj v prípade vykonávania druhej ex </w:t>
      </w:r>
      <w:proofErr w:type="spellStart"/>
      <w:r>
        <w:t>ante</w:t>
      </w:r>
      <w:proofErr w:type="spellEnd"/>
      <w:r>
        <w:t xml:space="preserve"> kontroly </w:t>
      </w:r>
      <w:r w:rsidR="00C11405">
        <w:t xml:space="preserve">nadlimitnej </w:t>
      </w:r>
      <w:r>
        <w:t xml:space="preserve">zákazky zadávanej </w:t>
      </w:r>
      <w:r w:rsidR="00F01384">
        <w:t xml:space="preserve">v rámci DNS </w:t>
      </w:r>
      <w:r>
        <w:t xml:space="preserve">v prípade, že na zriadený </w:t>
      </w:r>
      <w:r w:rsidR="00F01384">
        <w:t xml:space="preserve">DNS </w:t>
      </w:r>
      <w:r>
        <w:t xml:space="preserve">bola uplatnená finančná oprava.   </w:t>
      </w:r>
    </w:p>
    <w:p w14:paraId="56283131" w14:textId="4674965E" w:rsidR="00642CED" w:rsidRDefault="00642CED" w:rsidP="00642CED">
      <w:pPr>
        <w:pStyle w:val="Odsekzoznamu"/>
        <w:numPr>
          <w:ilvl w:val="0"/>
          <w:numId w:val="63"/>
        </w:numPr>
        <w:spacing w:before="120" w:after="120"/>
        <w:ind w:left="426" w:hanging="423"/>
        <w:contextualSpacing w:val="0"/>
        <w:jc w:val="both"/>
      </w:pPr>
      <w:r>
        <w:t xml:space="preserve">Ak RO </w:t>
      </w:r>
      <w:r w:rsidRPr="00626B0F">
        <w:t>vykonáva druhú ex</w:t>
      </w:r>
      <w:r w:rsidR="00B931E6">
        <w:t xml:space="preserve"> </w:t>
      </w:r>
      <w:proofErr w:type="spellStart"/>
      <w:r w:rsidRPr="00626B0F">
        <w:t>ante</w:t>
      </w:r>
      <w:proofErr w:type="spellEnd"/>
      <w:r w:rsidRPr="00626B0F">
        <w:t xml:space="preserve"> kontrolu čiastkovej zákazky zadávanej na základe </w:t>
      </w:r>
      <w:r>
        <w:t>rámcovej dohody</w:t>
      </w:r>
      <w:ins w:id="339" w:author="Melinda Vargová" w:date="2020-10-01T13:14:00Z">
        <w:r w:rsidR="007F669A">
          <w:t xml:space="preserve"> na základe dobrovoľnej </w:t>
        </w:r>
        <w:r w:rsidR="007F669A" w:rsidRPr="00D253E1">
          <w:t>žiadosti prijímateľa</w:t>
        </w:r>
      </w:ins>
      <w:r w:rsidR="006E7C06">
        <w:t xml:space="preserve"> alebo</w:t>
      </w:r>
      <w:r w:rsidR="006E7C06" w:rsidRPr="006E7C06">
        <w:t xml:space="preserve"> </w:t>
      </w:r>
      <w:r w:rsidR="006E7C06" w:rsidRPr="00626B0F">
        <w:t>druhú ex</w:t>
      </w:r>
      <w:r w:rsidR="006E7C06">
        <w:t xml:space="preserve"> </w:t>
      </w:r>
      <w:proofErr w:type="spellStart"/>
      <w:r w:rsidR="006E7C06" w:rsidRPr="00626B0F">
        <w:t>ante</w:t>
      </w:r>
      <w:proofErr w:type="spellEnd"/>
      <w:r w:rsidR="006E7C06" w:rsidRPr="00626B0F">
        <w:t xml:space="preserve"> kontrolu</w:t>
      </w:r>
      <w:r w:rsidR="006E7C06">
        <w:t xml:space="preserve"> </w:t>
      </w:r>
      <w:r w:rsidR="00C11405">
        <w:t xml:space="preserve">nadlimitnej </w:t>
      </w:r>
      <w:r w:rsidR="006E7C06">
        <w:t xml:space="preserve">zákazky zadávanej </w:t>
      </w:r>
      <w:r w:rsidR="00F01384">
        <w:t>v rámci DNS</w:t>
      </w:r>
      <w:ins w:id="340" w:author="Melinda Vargová" w:date="2020-10-01T13:14:00Z">
        <w:r w:rsidR="007F669A" w:rsidRPr="007F669A">
          <w:t xml:space="preserve"> </w:t>
        </w:r>
        <w:r w:rsidR="007F669A">
          <w:t xml:space="preserve">na základe dobrovoľnej </w:t>
        </w:r>
        <w:r w:rsidR="007F669A" w:rsidRPr="00D253E1">
          <w:t>žiadosti prijímateľa</w:t>
        </w:r>
      </w:ins>
      <w:r w:rsidR="00F01384">
        <w:t xml:space="preserve"> </w:t>
      </w:r>
      <w:r>
        <w:t xml:space="preserve">a zistí porušenia pravidiel a postupov verejného obstarávania, ktoré mali alebo mohli mať vplyv na zadávanie </w:t>
      </w:r>
      <w:r w:rsidR="006E7C06">
        <w:t xml:space="preserve">takejto </w:t>
      </w:r>
      <w:r>
        <w:t xml:space="preserve">zákazky (napr. predmet </w:t>
      </w:r>
      <w:r w:rsidR="007C4CF2">
        <w:t xml:space="preserve">takejto </w:t>
      </w:r>
      <w:r>
        <w:t>zmluvy nie je v súlade s predmetom rámcovej dohody</w:t>
      </w:r>
      <w:r w:rsidR="00807A9F">
        <w:t xml:space="preserve"> alebo s podmienkami zriadeného</w:t>
      </w:r>
      <w:r w:rsidR="00F01384">
        <w:t xml:space="preserve"> DNS</w:t>
      </w:r>
      <w:r>
        <w:t xml:space="preserve">, </w:t>
      </w:r>
      <w:r w:rsidR="00C11405">
        <w:t xml:space="preserve">ponuky </w:t>
      </w:r>
      <w:r>
        <w:t xml:space="preserve">neboli </w:t>
      </w:r>
      <w:r w:rsidR="00F01384">
        <w:t>vyhodnotené na základe stanovených kritérií na vyhodnotenie ponúk v prípade opätovného otvor</w:t>
      </w:r>
      <w:r w:rsidR="00C11405">
        <w:t>enia súťaže alebo pri zákazke</w:t>
      </w:r>
      <w:r w:rsidR="00F01384">
        <w:t xml:space="preserve"> zadávanej v rámci DNS </w:t>
      </w:r>
      <w:r>
        <w:t>atď.), nie je oprávnený uplatniť ex</w:t>
      </w:r>
      <w:r w:rsidR="00B931E6">
        <w:t xml:space="preserve"> </w:t>
      </w:r>
      <w:proofErr w:type="spellStart"/>
      <w:r>
        <w:t>ante</w:t>
      </w:r>
      <w:proofErr w:type="spellEnd"/>
      <w:r>
        <w:t xml:space="preserve"> finančnú opravu a vylúči</w:t>
      </w:r>
      <w:r w:rsidRPr="00F854E8">
        <w:t xml:space="preserve"> výdavky vyplývajúce z</w:t>
      </w:r>
      <w:r>
        <w:t xml:space="preserve"> takejto zákazky </w:t>
      </w:r>
      <w:r w:rsidRPr="00F854E8">
        <w:t>z financovania v plnom rozsahu.</w:t>
      </w:r>
      <w:r>
        <w:t xml:space="preserve"> Uvedené pravidlo sa týka výlučne prípadov, ak porušenie pravidiel a postupov verejného obstarávania bolo zistené pri kontrole čiastkovej zákazky zadávanej na základe rámcovej dohody</w:t>
      </w:r>
      <w:r w:rsidR="00807A9F">
        <w:t xml:space="preserve"> alebo kontrole zákazky zadávanej</w:t>
      </w:r>
      <w:r w:rsidR="00F01384">
        <w:t xml:space="preserve"> v rámci DNS</w:t>
      </w:r>
      <w:r w:rsidR="0081533E">
        <w:t xml:space="preserve"> v rámci druhej ex </w:t>
      </w:r>
      <w:proofErr w:type="spellStart"/>
      <w:r w:rsidR="0081533E">
        <w:t>ante</w:t>
      </w:r>
      <w:proofErr w:type="spellEnd"/>
      <w:r w:rsidR="0081533E">
        <w:t xml:space="preserve"> kontroly, nakoľko proces zadávania čiastkovej zákazky je možné v časovo nenáročnom postupe zopakovať bez identifikovaných nedostatkov</w:t>
      </w:r>
      <w:r>
        <w:t xml:space="preserve">. </w:t>
      </w:r>
    </w:p>
    <w:p w14:paraId="5EF40DEC" w14:textId="2F319DD4" w:rsidR="00642CED" w:rsidRDefault="00642CED" w:rsidP="00642CED">
      <w:pPr>
        <w:pStyle w:val="Odsekzoznamu"/>
        <w:numPr>
          <w:ilvl w:val="0"/>
          <w:numId w:val="63"/>
        </w:numPr>
        <w:spacing w:before="120" w:after="120"/>
        <w:ind w:left="426" w:hanging="423"/>
        <w:contextualSpacing w:val="0"/>
        <w:jc w:val="both"/>
      </w:pPr>
      <w:r>
        <w:lastRenderedPageBreak/>
        <w:t>Možnosť uplatniť ex</w:t>
      </w:r>
      <w:r w:rsidR="00B931E6">
        <w:t xml:space="preserve"> </w:t>
      </w:r>
      <w:proofErr w:type="spellStart"/>
      <w:r>
        <w:t>ante</w:t>
      </w:r>
      <w:proofErr w:type="spellEnd"/>
      <w:r>
        <w:t xml:space="preserve"> finančné opravy na čiastkové zákazky zadávané na základe rámcovej dohody </w:t>
      </w:r>
      <w:r w:rsidR="0081533E">
        <w:t xml:space="preserve">podľa ods. 2 tejto kapitoly </w:t>
      </w:r>
      <w:r>
        <w:t xml:space="preserve">v etape pred podpisom čiastkovej zmluvy, vychádza z pravidla, že celý postup verejného obstarávania, ktorého výsledkom bolo uzavretie rámcovej dohody, bol už predmetom finančnej kontroly a RO uplatnil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r w:rsidR="00BC2760">
        <w:t>Uvedené pravidlo platí primerane aj v</w:t>
      </w:r>
      <w:r w:rsidR="004E11B1">
        <w:t> </w:t>
      </w:r>
      <w:r w:rsidR="00BC2760">
        <w:t>prípade</w:t>
      </w:r>
      <w:r w:rsidR="004E11B1">
        <w:t>,</w:t>
      </w:r>
      <w:r w:rsidR="00BC2760">
        <w:t xml:space="preserve"> že RO uplatní ex </w:t>
      </w:r>
      <w:proofErr w:type="spellStart"/>
      <w:r w:rsidR="00BC2760">
        <w:t>ante</w:t>
      </w:r>
      <w:proofErr w:type="spellEnd"/>
      <w:r w:rsidR="00BC2760">
        <w:t xml:space="preserve"> finančnú opravu na zákazky zadávané</w:t>
      </w:r>
      <w:r w:rsidR="004E11B1">
        <w:t xml:space="preserve"> v rámci DNS</w:t>
      </w:r>
      <w:r w:rsidR="00BC2760">
        <w:t xml:space="preserve">.  </w:t>
      </w:r>
    </w:p>
    <w:p w14:paraId="53C710DE" w14:textId="29B343F6" w:rsidR="00642CED" w:rsidRPr="00394D8D" w:rsidRDefault="00642CED" w:rsidP="00642CED">
      <w:pPr>
        <w:pStyle w:val="Odsekzoznamu"/>
        <w:numPr>
          <w:ilvl w:val="0"/>
          <w:numId w:val="63"/>
        </w:numPr>
        <w:spacing w:before="120" w:after="120"/>
        <w:ind w:left="426" w:hanging="423"/>
        <w:contextualSpacing w:val="0"/>
        <w:jc w:val="both"/>
      </w:pPr>
      <w:r>
        <w:t>Ak RO vykonáva ex</w:t>
      </w:r>
      <w:r w:rsidR="009A13CE">
        <w:t xml:space="preserve"> </w:t>
      </w:r>
      <w:r>
        <w:t xml:space="preserve">post </w:t>
      </w:r>
      <w:r w:rsidRPr="00AD6146">
        <w:t>kontrolu čiastkovej zákazky zadávanej na základe rámcovej dohody</w:t>
      </w:r>
      <w:r w:rsidR="009A13CE">
        <w:t xml:space="preserve"> alebo ex</w:t>
      </w:r>
      <w:r w:rsidRPr="00AD6146">
        <w:t xml:space="preserve"> </w:t>
      </w:r>
      <w:r w:rsidR="009A13CE">
        <w:t xml:space="preserve">post kontrolu zákazky zadávanej </w:t>
      </w:r>
      <w:r w:rsidR="004E11B1">
        <w:t xml:space="preserve">v rámci DNS </w:t>
      </w:r>
      <w:r w:rsidRPr="00AD6146">
        <w:t>a zistí porušenia pravidiel a postupov verejného obstarávania, ktoré mali alebo mohli mať vplyv na zadávanie čiastkovej zákazky</w:t>
      </w:r>
      <w:r>
        <w:t>,</w:t>
      </w:r>
      <w:r w:rsidRPr="00AD6146">
        <w:t xml:space="preserve"> je oprávnený uplatniť finančnú opravu </w:t>
      </w:r>
      <w:r>
        <w:t>podľa pravidiel uvedených v metodickom pokyne CKO č. 5. Pravidlo podľa tohto odseku sa týka štandardnej ex</w:t>
      </w:r>
      <w:r w:rsidR="006E7C06">
        <w:t xml:space="preserve"> </w:t>
      </w:r>
      <w:r>
        <w:t>post kontroly</w:t>
      </w:r>
      <w:r w:rsidR="004E11B1">
        <w:t xml:space="preserve"> a</w:t>
      </w:r>
      <w:r>
        <w:t xml:space="preserve"> následnej ex</w:t>
      </w:r>
      <w:r w:rsidR="003E23D0">
        <w:t xml:space="preserve"> </w:t>
      </w:r>
      <w:r>
        <w:t>post kontroly.</w:t>
      </w:r>
    </w:p>
    <w:p w14:paraId="16DEF156" w14:textId="77777777" w:rsidR="000E2E4D" w:rsidRPr="00BB54F6" w:rsidRDefault="00D24BE7" w:rsidP="00642CED">
      <w:pPr>
        <w:pStyle w:val="MPCKO1"/>
        <w:ind w:left="490" w:hanging="490"/>
        <w:jc w:val="both"/>
      </w:pPr>
      <w:bookmarkStart w:id="341" w:name="_Toc54633999"/>
      <w:r>
        <w:t>6</w:t>
      </w:r>
      <w:r w:rsidR="00BB54F6" w:rsidRPr="00BB54F6">
        <w:t xml:space="preserve"> </w:t>
      </w:r>
      <w:r w:rsidR="000238AE" w:rsidRPr="00BB54F6">
        <w:t>Záverečné ustanovenia</w:t>
      </w:r>
      <w:bookmarkEnd w:id="341"/>
    </w:p>
    <w:bookmarkEnd w:id="54"/>
    <w:bookmarkEnd w:id="55"/>
    <w:p w14:paraId="01DD3E2C" w14:textId="222ABAFD" w:rsidR="001C61D0" w:rsidRDefault="001C61D0" w:rsidP="00B7309F">
      <w:pPr>
        <w:pStyle w:val="odseky"/>
        <w:numPr>
          <w:ilvl w:val="0"/>
          <w:numId w:val="5"/>
        </w:numPr>
        <w:spacing w:before="120" w:after="120"/>
        <w:ind w:left="425" w:hanging="425"/>
        <w:rPr>
          <w:rFonts w:ascii="Times New Roman" w:eastAsiaTheme="minorHAnsi" w:hAnsi="Times New Roman"/>
          <w:lang w:eastAsia="en-US"/>
        </w:rPr>
      </w:pPr>
      <w:r w:rsidRPr="00676DD6">
        <w:rPr>
          <w:rFonts w:ascii="Times New Roman" w:eastAsiaTheme="minorHAnsi" w:hAnsi="Times New Roman"/>
          <w:lang w:eastAsia="en-US"/>
        </w:rPr>
        <w:t>RO je povinný zabezpečiť dostatočnú a úplnú informovanosť žiadateľov/prijímateľov o postupoch vyžadovaných pri zákazkách, na ktoré sa vzťahuje tento metodický pokyn s cieľom minimalizovať vznik neoprávnených výdavkov v dôsledku nesplnenia povinností pri ich zadávaní podľa metodického pokynu.</w:t>
      </w:r>
    </w:p>
    <w:p w14:paraId="1FA6CDDE" w14:textId="6D0B391B" w:rsidR="00A2723B" w:rsidRPr="00BB54F6" w:rsidRDefault="00A2723B" w:rsidP="007523C1">
      <w:pPr>
        <w:pStyle w:val="odseky"/>
        <w:numPr>
          <w:ilvl w:val="0"/>
          <w:numId w:val="0"/>
        </w:numPr>
        <w:spacing w:before="120" w:after="120"/>
        <w:ind w:left="425"/>
        <w:rPr>
          <w:rFonts w:ascii="Times New Roman" w:eastAsiaTheme="minorHAnsi" w:hAnsi="Times New Roman"/>
          <w:lang w:eastAsia="en-US"/>
        </w:rPr>
      </w:pPr>
    </w:p>
    <w:sectPr w:rsidR="00A2723B" w:rsidRPr="00BB54F6" w:rsidSect="00A44C0F">
      <w:headerReference w:type="default" r:id="rId12"/>
      <w:footerReference w:type="default" r:id="rId13"/>
      <w:pgSz w:w="11906" w:h="16838"/>
      <w:pgMar w:top="1417" w:right="1416" w:bottom="1417" w:left="1418"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6CD0F2" w16cid:durableId="1F5CFE87"/>
  <w16cid:commentId w16cid:paraId="32CFD120" w16cid:durableId="1F5CFD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713F0" w14:textId="77777777" w:rsidR="002255FE" w:rsidRDefault="002255FE" w:rsidP="00B948E0">
      <w:r>
        <w:separator/>
      </w:r>
    </w:p>
  </w:endnote>
  <w:endnote w:type="continuationSeparator" w:id="0">
    <w:p w14:paraId="2462319E" w14:textId="77777777" w:rsidR="002255FE" w:rsidRDefault="002255FE"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8EAEC" w14:textId="77777777" w:rsidR="00C47748" w:rsidRPr="00CF60E2" w:rsidRDefault="00C47748"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7F97D85F" wp14:editId="7F54A41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F44B45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03D939F4" w14:textId="1FF9D9B5" w:rsidR="00C47748" w:rsidRPr="00CF60E2" w:rsidRDefault="00C47748"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6D277EEF" wp14:editId="1F3D97C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934F7">
          <w:rPr>
            <w:noProof/>
          </w:rPr>
          <w:t>2</w:t>
        </w:r>
        <w:r w:rsidRPr="00CF60E2">
          <w:fldChar w:fldCharType="end"/>
        </w:r>
      </w:sdtContent>
    </w:sdt>
  </w:p>
  <w:p w14:paraId="3F90ED6E" w14:textId="77777777" w:rsidR="00C47748" w:rsidRDefault="00C477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415E4" w14:textId="77777777" w:rsidR="002255FE" w:rsidRDefault="002255FE" w:rsidP="00B948E0">
      <w:r>
        <w:separator/>
      </w:r>
    </w:p>
  </w:footnote>
  <w:footnote w:type="continuationSeparator" w:id="0">
    <w:p w14:paraId="3A289EDB" w14:textId="77777777" w:rsidR="002255FE" w:rsidRDefault="002255FE" w:rsidP="00B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D0A28" w14:textId="77777777" w:rsidR="00C47748" w:rsidRPr="00CF60E2" w:rsidRDefault="00C47748"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0FDAA98F" wp14:editId="52A784A0">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8B19090" id="Rovná spojnica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0-10-31T00:00:00Z">
        <w:dateFormat w:val="dd.MM.yyyy"/>
        <w:lid w:val="sk-SK"/>
        <w:storeMappedDataAs w:val="dateTime"/>
        <w:calendar w:val="gregorian"/>
      </w:date>
    </w:sdtPr>
    <w:sdtEndPr/>
    <w:sdtContent>
      <w:p w14:paraId="4ECB69E3" w14:textId="7E8E538A" w:rsidR="00C47748" w:rsidRPr="00CF60E2" w:rsidRDefault="00D45E47" w:rsidP="00CF60E2">
        <w:pPr>
          <w:tabs>
            <w:tab w:val="center" w:pos="4536"/>
            <w:tab w:val="right" w:pos="9072"/>
          </w:tabs>
          <w:jc w:val="right"/>
        </w:pPr>
        <w:del w:id="342" w:author="Melinda Vargová" w:date="2020-10-01T13:25:00Z">
          <w:r w:rsidDel="001100C1">
            <w:rPr>
              <w:szCs w:val="20"/>
            </w:rPr>
            <w:delText>31.10.2019</w:delText>
          </w:r>
        </w:del>
        <w:ins w:id="343" w:author="Melinda Vargová" w:date="2020-10-01T13:25:00Z">
          <w:r w:rsidR="001100C1">
            <w:rPr>
              <w:szCs w:val="20"/>
            </w:rPr>
            <w:t>31.10.2020</w:t>
          </w:r>
        </w:ins>
      </w:p>
    </w:sdtContent>
  </w:sdt>
  <w:p w14:paraId="6CA9FCA2" w14:textId="77777777" w:rsidR="00C47748" w:rsidRDefault="00C477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F74"/>
    <w:multiLevelType w:val="hybridMultilevel"/>
    <w:tmpl w:val="F21825B8"/>
    <w:lvl w:ilvl="0" w:tplc="1592E514">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2B46C16"/>
    <w:multiLevelType w:val="hybridMultilevel"/>
    <w:tmpl w:val="D33C266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643C2D"/>
    <w:multiLevelType w:val="hybridMultilevel"/>
    <w:tmpl w:val="EDE882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3E80097"/>
    <w:multiLevelType w:val="multilevel"/>
    <w:tmpl w:val="D5F8345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4" w15:restartNumberingAfterBreak="0">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5C5C9A"/>
    <w:multiLevelType w:val="hybridMultilevel"/>
    <w:tmpl w:val="9C004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FA5CCB"/>
    <w:multiLevelType w:val="multilevel"/>
    <w:tmpl w:val="5F50DD24"/>
    <w:lvl w:ilvl="0">
      <w:start w:val="4"/>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0E311238"/>
    <w:multiLevelType w:val="hybridMultilevel"/>
    <w:tmpl w:val="740EB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5A5614"/>
    <w:multiLevelType w:val="multilevel"/>
    <w:tmpl w:val="2B3E68BC"/>
    <w:lvl w:ilvl="0">
      <w:start w:val="4"/>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10" w15:restartNumberingAfterBreak="0">
    <w:nsid w:val="0F4917E6"/>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1EE7F1B"/>
    <w:multiLevelType w:val="hybridMultilevel"/>
    <w:tmpl w:val="E2AEAB6A"/>
    <w:lvl w:ilvl="0" w:tplc="D1984058">
      <w:start w:val="1"/>
      <w:numFmt w:val="decimal"/>
      <w:lvlText w:val="%1."/>
      <w:lvlJc w:val="left"/>
      <w:pPr>
        <w:ind w:left="927" w:hanging="360"/>
      </w:pPr>
      <w:rPr>
        <w:rFonts w:eastAsia="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3FE36AF"/>
    <w:multiLevelType w:val="hybridMultilevel"/>
    <w:tmpl w:val="134486B6"/>
    <w:lvl w:ilvl="0" w:tplc="DE829C6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942F57"/>
    <w:multiLevelType w:val="multilevel"/>
    <w:tmpl w:val="99501D12"/>
    <w:lvl w:ilvl="0">
      <w:start w:val="4"/>
      <w:numFmt w:val="decimal"/>
      <w:lvlText w:val="%1"/>
      <w:lvlJc w:val="left"/>
      <w:pPr>
        <w:ind w:left="480" w:hanging="480"/>
      </w:pPr>
      <w:rPr>
        <w:rFonts w:hint="default"/>
      </w:rPr>
    </w:lvl>
    <w:lvl w:ilvl="1">
      <w:start w:val="2"/>
      <w:numFmt w:val="decimal"/>
      <w:lvlText w:val="%1.%2"/>
      <w:lvlJc w:val="left"/>
      <w:pPr>
        <w:ind w:left="835" w:hanging="48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15" w15:restartNumberingAfterBreak="0">
    <w:nsid w:val="19F865F4"/>
    <w:multiLevelType w:val="hybridMultilevel"/>
    <w:tmpl w:val="37FABC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1F0A0887"/>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1FC331E4"/>
    <w:multiLevelType w:val="hybridMultilevel"/>
    <w:tmpl w:val="4E105214"/>
    <w:lvl w:ilvl="0" w:tplc="36B8944E">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C94E2F"/>
    <w:multiLevelType w:val="multilevel"/>
    <w:tmpl w:val="1610CCB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20" w15:restartNumberingAfterBreak="0">
    <w:nsid w:val="2D4F6A7F"/>
    <w:multiLevelType w:val="hybridMultilevel"/>
    <w:tmpl w:val="3FC4B1F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494391"/>
    <w:multiLevelType w:val="hybridMultilevel"/>
    <w:tmpl w:val="A1BAF91C"/>
    <w:lvl w:ilvl="0" w:tplc="041B0017">
      <w:start w:val="1"/>
      <w:numFmt w:val="lowerLetter"/>
      <w:lvlText w:val="%1)"/>
      <w:lvlJc w:val="left"/>
      <w:pPr>
        <w:ind w:left="1145" w:hanging="360"/>
      </w:pPr>
    </w:lvl>
    <w:lvl w:ilvl="1" w:tplc="041B0019">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2" w15:restartNumberingAfterBreak="0">
    <w:nsid w:val="30FB55EC"/>
    <w:multiLevelType w:val="hybridMultilevel"/>
    <w:tmpl w:val="85DA9CF6"/>
    <w:lvl w:ilvl="0" w:tplc="0BA8A23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3341068C"/>
    <w:multiLevelType w:val="hybridMultilevel"/>
    <w:tmpl w:val="8A045090"/>
    <w:lvl w:ilvl="0" w:tplc="041B0019">
      <w:start w:val="1"/>
      <w:numFmt w:val="lowerLetter"/>
      <w:lvlText w:val="%1."/>
      <w:lvlJc w:val="left"/>
      <w:pPr>
        <w:ind w:left="780" w:hanging="360"/>
      </w:pPr>
      <w:rPr>
        <w:rFont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5" w15:restartNumberingAfterBreak="0">
    <w:nsid w:val="349F6385"/>
    <w:multiLevelType w:val="hybridMultilevel"/>
    <w:tmpl w:val="786C3680"/>
    <w:lvl w:ilvl="0" w:tplc="6EF87BCA">
      <w:start w:val="2"/>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378934E1"/>
    <w:multiLevelType w:val="multilevel"/>
    <w:tmpl w:val="A434E81E"/>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CB3321"/>
    <w:multiLevelType w:val="hybridMultilevel"/>
    <w:tmpl w:val="4E347770"/>
    <w:lvl w:ilvl="0" w:tplc="884C6E1E">
      <w:start w:val="7"/>
      <w:numFmt w:val="decimal"/>
      <w:lvlText w:val="%1."/>
      <w:lvlJc w:val="left"/>
      <w:pPr>
        <w:ind w:left="927" w:hanging="360"/>
      </w:pPr>
      <w:rPr>
        <w:rFonts w:eastAsia="Times New Roman" w:hint="default"/>
        <w:sz w:val="3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8C0C68"/>
    <w:multiLevelType w:val="multilevel"/>
    <w:tmpl w:val="BAAC006E"/>
    <w:lvl w:ilvl="0">
      <w:start w:val="4"/>
      <w:numFmt w:val="decimal"/>
      <w:lvlText w:val="%1."/>
      <w:lvlJc w:val="left"/>
      <w:pPr>
        <w:ind w:left="4897" w:hanging="360"/>
      </w:pPr>
      <w:rPr>
        <w:rFonts w:hint="default"/>
      </w:rPr>
    </w:lvl>
    <w:lvl w:ilvl="1">
      <w:start w:val="2"/>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30"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A58130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154E4F"/>
    <w:multiLevelType w:val="hybridMultilevel"/>
    <w:tmpl w:val="8A045090"/>
    <w:lvl w:ilvl="0" w:tplc="041B0019">
      <w:start w:val="1"/>
      <w:numFmt w:val="lowerLetter"/>
      <w:lvlText w:val="%1."/>
      <w:lvlJc w:val="left"/>
      <w:pPr>
        <w:ind w:left="780" w:hanging="360"/>
      </w:pPr>
      <w:rPr>
        <w:rFont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5" w15:restartNumberingAfterBreak="0">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5556D8"/>
    <w:multiLevelType w:val="hybridMultilevel"/>
    <w:tmpl w:val="3560FB08"/>
    <w:lvl w:ilvl="0" w:tplc="69FEABC6">
      <w:start w:val="1"/>
      <w:numFmt w:val="lowerLetter"/>
      <w:lvlText w:val="%1)"/>
      <w:lvlJc w:val="left"/>
      <w:pPr>
        <w:ind w:left="1429" w:hanging="360"/>
      </w:pPr>
      <w:rPr>
        <w:rFonts w:eastAsiaTheme="minorHAnsi" w:hint="default"/>
        <w:b w:val="0"/>
        <w:sz w:val="24"/>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7" w15:restartNumberingAfterBreak="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874449"/>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9" w15:restartNumberingAfterBreak="0">
    <w:nsid w:val="49D64924"/>
    <w:multiLevelType w:val="hybridMultilevel"/>
    <w:tmpl w:val="3C40D024"/>
    <w:lvl w:ilvl="0" w:tplc="BE5076EA">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4CC97709"/>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3" w15:restartNumberingAfterBreak="0">
    <w:nsid w:val="506462EF"/>
    <w:multiLevelType w:val="hybridMultilevel"/>
    <w:tmpl w:val="60D418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6B951A4"/>
    <w:multiLevelType w:val="hybridMultilevel"/>
    <w:tmpl w:val="888E2B6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56D912B5"/>
    <w:multiLevelType w:val="hybridMultilevel"/>
    <w:tmpl w:val="F50EC4F2"/>
    <w:lvl w:ilvl="0" w:tplc="E9F858E0">
      <w:start w:val="3"/>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56F946C5"/>
    <w:multiLevelType w:val="hybridMultilevel"/>
    <w:tmpl w:val="C768661A"/>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58B27CC0"/>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FF577EB"/>
    <w:multiLevelType w:val="hybridMultilevel"/>
    <w:tmpl w:val="6A268C16"/>
    <w:lvl w:ilvl="0" w:tplc="041B0011">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20D5A11"/>
    <w:multiLevelType w:val="hybridMultilevel"/>
    <w:tmpl w:val="DB9A2D7E"/>
    <w:lvl w:ilvl="0" w:tplc="7FC65EE2">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1" w15:restartNumberingAfterBreak="0">
    <w:nsid w:val="627571C0"/>
    <w:multiLevelType w:val="hybridMultilevel"/>
    <w:tmpl w:val="6D0850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6040130"/>
    <w:multiLevelType w:val="multilevel"/>
    <w:tmpl w:val="DBACFEAC"/>
    <w:lvl w:ilvl="0">
      <w:start w:val="5"/>
      <w:numFmt w:val="decimal"/>
      <w:lvlText w:val="%1."/>
      <w:lvlJc w:val="left"/>
      <w:pPr>
        <w:ind w:left="4897" w:hanging="360"/>
      </w:pPr>
      <w:rPr>
        <w:rFonts w:hint="default"/>
      </w:rPr>
    </w:lvl>
    <w:lvl w:ilvl="1">
      <w:start w:val="6"/>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53" w15:restartNumberingAfterBreak="0">
    <w:nsid w:val="673F296D"/>
    <w:multiLevelType w:val="hybridMultilevel"/>
    <w:tmpl w:val="FFBECBA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49768B"/>
    <w:multiLevelType w:val="hybridMultilevel"/>
    <w:tmpl w:val="03E2679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6" w15:restartNumberingAfterBreak="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6EA049AE"/>
    <w:multiLevelType w:val="hybridMultilevel"/>
    <w:tmpl w:val="7878F18A"/>
    <w:lvl w:ilvl="0" w:tplc="F1969F5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F9E4E17"/>
    <w:multiLevelType w:val="hybridMultilevel"/>
    <w:tmpl w:val="CACEC0AA"/>
    <w:lvl w:ilvl="0" w:tplc="041B000F">
      <w:start w:val="1"/>
      <w:numFmt w:val="decimal"/>
      <w:lvlText w:val="%1."/>
      <w:lvlJc w:val="left"/>
      <w:pPr>
        <w:ind w:left="4897"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9233E"/>
    <w:multiLevelType w:val="multilevel"/>
    <w:tmpl w:val="D5F8345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60"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752F6EC2"/>
    <w:multiLevelType w:val="hybridMultilevel"/>
    <w:tmpl w:val="3FC4B1F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56F77CF"/>
    <w:multiLevelType w:val="hybridMultilevel"/>
    <w:tmpl w:val="FFBECBA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7774647A"/>
    <w:multiLevelType w:val="hybridMultilevel"/>
    <w:tmpl w:val="9FFCF498"/>
    <w:lvl w:ilvl="0" w:tplc="1C5AE7D2">
      <w:start w:val="1"/>
      <w:numFmt w:val="decimal"/>
      <w:lvlText w:val="%1."/>
      <w:lvlJc w:val="left"/>
      <w:pPr>
        <w:ind w:left="1069" w:hanging="360"/>
      </w:pPr>
      <w:rPr>
        <w:rFonts w:hint="default"/>
        <w:b w:val="0"/>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4" w15:restartNumberingAfterBreak="0">
    <w:nsid w:val="77A95B12"/>
    <w:multiLevelType w:val="hybridMultilevel"/>
    <w:tmpl w:val="E61E9C5E"/>
    <w:lvl w:ilvl="0" w:tplc="BFA2504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5" w15:restartNumberingAfterBreak="0">
    <w:nsid w:val="7AF27949"/>
    <w:multiLevelType w:val="multilevel"/>
    <w:tmpl w:val="0116E2E0"/>
    <w:lvl w:ilvl="0">
      <w:start w:val="4"/>
      <w:numFmt w:val="decimal"/>
      <w:lvlText w:val="%1."/>
      <w:lvlJc w:val="left"/>
      <w:pPr>
        <w:ind w:left="720" w:hanging="360"/>
      </w:pPr>
      <w:rPr>
        <w:rFonts w:hint="default"/>
      </w:rPr>
    </w:lvl>
    <w:lvl w:ilvl="1">
      <w:start w:val="1"/>
      <w:numFmt w:val="decimal"/>
      <w:isLgl/>
      <w:lvlText w:val="%1.%2"/>
      <w:lvlJc w:val="left"/>
      <w:pPr>
        <w:ind w:left="1065" w:hanging="52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6" w15:restartNumberingAfterBreak="0">
    <w:nsid w:val="7D9458AB"/>
    <w:multiLevelType w:val="hybridMultilevel"/>
    <w:tmpl w:val="B3601724"/>
    <w:lvl w:ilvl="0" w:tplc="065E8194">
      <w:start w:val="1"/>
      <w:numFmt w:val="lowerLetter"/>
      <w:lvlText w:val="%1)"/>
      <w:lvlJc w:val="left"/>
      <w:pPr>
        <w:ind w:left="4897" w:hanging="360"/>
      </w:pPr>
      <w:rPr>
        <w:rFonts w:hint="default"/>
      </w:rPr>
    </w:lvl>
    <w:lvl w:ilvl="1" w:tplc="041B0019" w:tentative="1">
      <w:start w:val="1"/>
      <w:numFmt w:val="lowerLetter"/>
      <w:lvlText w:val="%2."/>
      <w:lvlJc w:val="left"/>
      <w:pPr>
        <w:ind w:left="5617" w:hanging="360"/>
      </w:pPr>
    </w:lvl>
    <w:lvl w:ilvl="2" w:tplc="041B001B">
      <w:start w:val="1"/>
      <w:numFmt w:val="lowerRoman"/>
      <w:lvlText w:val="%3."/>
      <w:lvlJc w:val="right"/>
      <w:pPr>
        <w:ind w:left="6337" w:hanging="180"/>
      </w:p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num w:numId="1">
    <w:abstractNumId w:val="57"/>
  </w:num>
  <w:num w:numId="2">
    <w:abstractNumId w:val="54"/>
  </w:num>
  <w:num w:numId="3">
    <w:abstractNumId w:val="30"/>
  </w:num>
  <w:num w:numId="4">
    <w:abstractNumId w:val="40"/>
  </w:num>
  <w:num w:numId="5">
    <w:abstractNumId w:val="41"/>
  </w:num>
  <w:num w:numId="6">
    <w:abstractNumId w:val="29"/>
  </w:num>
  <w:num w:numId="7">
    <w:abstractNumId w:val="60"/>
  </w:num>
  <w:num w:numId="8">
    <w:abstractNumId w:val="53"/>
  </w:num>
  <w:num w:numId="9">
    <w:abstractNumId w:val="16"/>
  </w:num>
  <w:num w:numId="10">
    <w:abstractNumId w:val="3"/>
  </w:num>
  <w:num w:numId="11">
    <w:abstractNumId w:val="18"/>
  </w:num>
  <w:num w:numId="12">
    <w:abstractNumId w:val="61"/>
  </w:num>
  <w:num w:numId="13">
    <w:abstractNumId w:val="48"/>
  </w:num>
  <w:num w:numId="14">
    <w:abstractNumId w:val="50"/>
  </w:num>
  <w:num w:numId="15">
    <w:abstractNumId w:val="22"/>
  </w:num>
  <w:num w:numId="16">
    <w:abstractNumId w:val="34"/>
  </w:num>
  <w:num w:numId="17">
    <w:abstractNumId w:val="0"/>
  </w:num>
  <w:num w:numId="18">
    <w:abstractNumId w:val="27"/>
  </w:num>
  <w:num w:numId="19">
    <w:abstractNumId w:val="20"/>
  </w:num>
  <w:num w:numId="20">
    <w:abstractNumId w:val="24"/>
  </w:num>
  <w:num w:numId="21">
    <w:abstractNumId w:val="66"/>
  </w:num>
  <w:num w:numId="22">
    <w:abstractNumId w:val="63"/>
  </w:num>
  <w:num w:numId="23">
    <w:abstractNumId w:val="13"/>
  </w:num>
  <w:num w:numId="24">
    <w:abstractNumId w:val="36"/>
  </w:num>
  <w:num w:numId="25">
    <w:abstractNumId w:val="17"/>
  </w:num>
  <w:num w:numId="26">
    <w:abstractNumId w:val="38"/>
  </w:num>
  <w:num w:numId="27">
    <w:abstractNumId w:val="42"/>
  </w:num>
  <w:num w:numId="28">
    <w:abstractNumId w:val="64"/>
  </w:num>
  <w:num w:numId="29">
    <w:abstractNumId w:val="10"/>
  </w:num>
  <w:num w:numId="30">
    <w:abstractNumId w:val="11"/>
  </w:num>
  <w:num w:numId="31">
    <w:abstractNumId w:val="39"/>
  </w:num>
  <w:num w:numId="32">
    <w:abstractNumId w:val="59"/>
  </w:num>
  <w:num w:numId="33">
    <w:abstractNumId w:val="19"/>
  </w:num>
  <w:num w:numId="34">
    <w:abstractNumId w:val="9"/>
  </w:num>
  <w:num w:numId="35">
    <w:abstractNumId w:val="14"/>
  </w:num>
  <w:num w:numId="36">
    <w:abstractNumId w:val="12"/>
  </w:num>
  <w:num w:numId="37">
    <w:abstractNumId w:val="31"/>
  </w:num>
  <w:num w:numId="38">
    <w:abstractNumId w:val="52"/>
  </w:num>
  <w:num w:numId="39">
    <w:abstractNumId w:val="28"/>
  </w:num>
  <w:num w:numId="40">
    <w:abstractNumId w:val="65"/>
  </w:num>
  <w:num w:numId="41">
    <w:abstractNumId w:val="25"/>
  </w:num>
  <w:num w:numId="42">
    <w:abstractNumId w:val="7"/>
  </w:num>
  <w:num w:numId="43">
    <w:abstractNumId w:val="26"/>
  </w:num>
  <w:num w:numId="44">
    <w:abstractNumId w:val="23"/>
  </w:num>
  <w:num w:numId="45">
    <w:abstractNumId w:val="4"/>
  </w:num>
  <w:num w:numId="46">
    <w:abstractNumId w:val="56"/>
  </w:num>
  <w:num w:numId="47">
    <w:abstractNumId w:val="47"/>
  </w:num>
  <w:num w:numId="48">
    <w:abstractNumId w:val="55"/>
  </w:num>
  <w:num w:numId="49">
    <w:abstractNumId w:val="49"/>
  </w:num>
  <w:num w:numId="50">
    <w:abstractNumId w:val="6"/>
  </w:num>
  <w:num w:numId="51">
    <w:abstractNumId w:val="21"/>
  </w:num>
  <w:num w:numId="52">
    <w:abstractNumId w:val="1"/>
  </w:num>
  <w:num w:numId="53">
    <w:abstractNumId w:val="33"/>
  </w:num>
  <w:num w:numId="54">
    <w:abstractNumId w:val="5"/>
  </w:num>
  <w:num w:numId="55">
    <w:abstractNumId w:val="35"/>
  </w:num>
  <w:num w:numId="56">
    <w:abstractNumId w:val="37"/>
  </w:num>
  <w:num w:numId="57">
    <w:abstractNumId w:val="43"/>
  </w:num>
  <w:num w:numId="58">
    <w:abstractNumId w:val="32"/>
  </w:num>
  <w:num w:numId="59">
    <w:abstractNumId w:val="46"/>
  </w:num>
  <w:num w:numId="60">
    <w:abstractNumId w:val="8"/>
  </w:num>
  <w:num w:numId="61">
    <w:abstractNumId w:val="2"/>
  </w:num>
  <w:num w:numId="62">
    <w:abstractNumId w:val="45"/>
  </w:num>
  <w:num w:numId="63">
    <w:abstractNumId w:val="51"/>
  </w:num>
  <w:num w:numId="64">
    <w:abstractNumId w:val="15"/>
  </w:num>
  <w:num w:numId="65">
    <w:abstractNumId w:val="54"/>
  </w:num>
  <w:num w:numId="66">
    <w:abstractNumId w:val="44"/>
  </w:num>
  <w:num w:numId="67">
    <w:abstractNumId w:val="62"/>
  </w:num>
  <w:num w:numId="68">
    <w:abstractNumId w:val="54"/>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linda Vargová">
    <w15:presenceInfo w15:providerId="AD" w15:userId="S-1-5-21-1933036909-321857055-1030881100-3771"/>
  </w15:person>
  <w15:person w15:author="Maroš Varsányi">
    <w15:presenceInfo w15:providerId="AD" w15:userId="S-1-5-21-1933036909-321857055-1030881100-1257"/>
  </w15:person>
  <w15:person w15:author="Branislav Hudec">
    <w15:presenceInfo w15:providerId="AD" w15:userId="S-1-5-21-1933036909-321857055-1030881100-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D2D"/>
    <w:rsid w:val="00004A26"/>
    <w:rsid w:val="000131E5"/>
    <w:rsid w:val="000137AB"/>
    <w:rsid w:val="00014C9A"/>
    <w:rsid w:val="000238AE"/>
    <w:rsid w:val="0004159D"/>
    <w:rsid w:val="000429A0"/>
    <w:rsid w:val="00050728"/>
    <w:rsid w:val="00063A7F"/>
    <w:rsid w:val="0006459B"/>
    <w:rsid w:val="00066955"/>
    <w:rsid w:val="00071088"/>
    <w:rsid w:val="00073EC4"/>
    <w:rsid w:val="00076AA2"/>
    <w:rsid w:val="00080A70"/>
    <w:rsid w:val="000845AD"/>
    <w:rsid w:val="000C01B8"/>
    <w:rsid w:val="000C2A72"/>
    <w:rsid w:val="000C4F3C"/>
    <w:rsid w:val="000C76AB"/>
    <w:rsid w:val="000D298C"/>
    <w:rsid w:val="000D6B86"/>
    <w:rsid w:val="000D6FA2"/>
    <w:rsid w:val="000E27A5"/>
    <w:rsid w:val="000E2AA4"/>
    <w:rsid w:val="000E2E4D"/>
    <w:rsid w:val="000E3CF3"/>
    <w:rsid w:val="000F1410"/>
    <w:rsid w:val="000F1C2A"/>
    <w:rsid w:val="000F261B"/>
    <w:rsid w:val="000F34C9"/>
    <w:rsid w:val="000F457B"/>
    <w:rsid w:val="000F757C"/>
    <w:rsid w:val="000F7F0C"/>
    <w:rsid w:val="001064DC"/>
    <w:rsid w:val="001100C1"/>
    <w:rsid w:val="00110C9F"/>
    <w:rsid w:val="001157B6"/>
    <w:rsid w:val="00116F61"/>
    <w:rsid w:val="001208D1"/>
    <w:rsid w:val="00126C1F"/>
    <w:rsid w:val="00127AED"/>
    <w:rsid w:val="00130FF6"/>
    <w:rsid w:val="001339DF"/>
    <w:rsid w:val="00135963"/>
    <w:rsid w:val="001429BB"/>
    <w:rsid w:val="0014641E"/>
    <w:rsid w:val="0015233E"/>
    <w:rsid w:val="001549C1"/>
    <w:rsid w:val="00163E19"/>
    <w:rsid w:val="0017054A"/>
    <w:rsid w:val="00173917"/>
    <w:rsid w:val="0017485A"/>
    <w:rsid w:val="00176D46"/>
    <w:rsid w:val="00181FA9"/>
    <w:rsid w:val="00183B24"/>
    <w:rsid w:val="00184B41"/>
    <w:rsid w:val="001873B5"/>
    <w:rsid w:val="0019538E"/>
    <w:rsid w:val="001A2505"/>
    <w:rsid w:val="001A42AF"/>
    <w:rsid w:val="001B0C68"/>
    <w:rsid w:val="001B12DC"/>
    <w:rsid w:val="001B27DA"/>
    <w:rsid w:val="001B4B05"/>
    <w:rsid w:val="001B633F"/>
    <w:rsid w:val="001B6E9F"/>
    <w:rsid w:val="001C2ADF"/>
    <w:rsid w:val="001C513F"/>
    <w:rsid w:val="001C6034"/>
    <w:rsid w:val="001C61D0"/>
    <w:rsid w:val="001C7013"/>
    <w:rsid w:val="001D4B25"/>
    <w:rsid w:val="001E01AB"/>
    <w:rsid w:val="001E2B03"/>
    <w:rsid w:val="001E6510"/>
    <w:rsid w:val="001F0193"/>
    <w:rsid w:val="001F1DFB"/>
    <w:rsid w:val="001F5B11"/>
    <w:rsid w:val="002013CF"/>
    <w:rsid w:val="0020242F"/>
    <w:rsid w:val="002028B2"/>
    <w:rsid w:val="002029DF"/>
    <w:rsid w:val="002065E4"/>
    <w:rsid w:val="00211443"/>
    <w:rsid w:val="00215274"/>
    <w:rsid w:val="00215E70"/>
    <w:rsid w:val="00216115"/>
    <w:rsid w:val="00222697"/>
    <w:rsid w:val="00222DD2"/>
    <w:rsid w:val="00223FA4"/>
    <w:rsid w:val="002255FE"/>
    <w:rsid w:val="002259C4"/>
    <w:rsid w:val="00225A05"/>
    <w:rsid w:val="00233EA2"/>
    <w:rsid w:val="00237857"/>
    <w:rsid w:val="002431AE"/>
    <w:rsid w:val="0024504C"/>
    <w:rsid w:val="00246420"/>
    <w:rsid w:val="00246970"/>
    <w:rsid w:val="00246EDB"/>
    <w:rsid w:val="00256687"/>
    <w:rsid w:val="00265E34"/>
    <w:rsid w:val="00266BF1"/>
    <w:rsid w:val="002713C5"/>
    <w:rsid w:val="002720DC"/>
    <w:rsid w:val="002733AD"/>
    <w:rsid w:val="00274479"/>
    <w:rsid w:val="002762E6"/>
    <w:rsid w:val="00277839"/>
    <w:rsid w:val="00282C91"/>
    <w:rsid w:val="00292EEE"/>
    <w:rsid w:val="002934F7"/>
    <w:rsid w:val="002A1E17"/>
    <w:rsid w:val="002A495E"/>
    <w:rsid w:val="002A73D0"/>
    <w:rsid w:val="002B0C87"/>
    <w:rsid w:val="002C2B17"/>
    <w:rsid w:val="002C306B"/>
    <w:rsid w:val="002C40D6"/>
    <w:rsid w:val="002C5FF8"/>
    <w:rsid w:val="002D3284"/>
    <w:rsid w:val="002D65BD"/>
    <w:rsid w:val="002E10BD"/>
    <w:rsid w:val="002E611C"/>
    <w:rsid w:val="002E7F32"/>
    <w:rsid w:val="002E7F66"/>
    <w:rsid w:val="002F2069"/>
    <w:rsid w:val="002F40E9"/>
    <w:rsid w:val="002F7AF1"/>
    <w:rsid w:val="003021C5"/>
    <w:rsid w:val="00304CC9"/>
    <w:rsid w:val="0031684D"/>
    <w:rsid w:val="00322DC2"/>
    <w:rsid w:val="00325FD0"/>
    <w:rsid w:val="00326479"/>
    <w:rsid w:val="00332BD8"/>
    <w:rsid w:val="00340873"/>
    <w:rsid w:val="00346C4D"/>
    <w:rsid w:val="003473CB"/>
    <w:rsid w:val="003473D9"/>
    <w:rsid w:val="003611C4"/>
    <w:rsid w:val="00364A34"/>
    <w:rsid w:val="00366A51"/>
    <w:rsid w:val="00380F48"/>
    <w:rsid w:val="00383E57"/>
    <w:rsid w:val="00386CBA"/>
    <w:rsid w:val="00391E4D"/>
    <w:rsid w:val="00393784"/>
    <w:rsid w:val="00395E43"/>
    <w:rsid w:val="003A0E84"/>
    <w:rsid w:val="003A52BE"/>
    <w:rsid w:val="003A67E1"/>
    <w:rsid w:val="003A6DB9"/>
    <w:rsid w:val="003B0DFE"/>
    <w:rsid w:val="003B2F8A"/>
    <w:rsid w:val="003C2544"/>
    <w:rsid w:val="003C4B54"/>
    <w:rsid w:val="003D077A"/>
    <w:rsid w:val="003D2C7B"/>
    <w:rsid w:val="003D568C"/>
    <w:rsid w:val="003E23D0"/>
    <w:rsid w:val="003F4070"/>
    <w:rsid w:val="00414F22"/>
    <w:rsid w:val="00416E2D"/>
    <w:rsid w:val="0042124C"/>
    <w:rsid w:val="00427FBC"/>
    <w:rsid w:val="00432DF1"/>
    <w:rsid w:val="004344AD"/>
    <w:rsid w:val="00434EA5"/>
    <w:rsid w:val="004445A9"/>
    <w:rsid w:val="00444FB1"/>
    <w:rsid w:val="00460F75"/>
    <w:rsid w:val="004622C9"/>
    <w:rsid w:val="00463BBA"/>
    <w:rsid w:val="00471276"/>
    <w:rsid w:val="00477B8E"/>
    <w:rsid w:val="004908D9"/>
    <w:rsid w:val="00490AF9"/>
    <w:rsid w:val="00493F0A"/>
    <w:rsid w:val="00495795"/>
    <w:rsid w:val="00497FC7"/>
    <w:rsid w:val="004A0829"/>
    <w:rsid w:val="004A0F5C"/>
    <w:rsid w:val="004A1D7B"/>
    <w:rsid w:val="004B317C"/>
    <w:rsid w:val="004B5DAA"/>
    <w:rsid w:val="004B6EF3"/>
    <w:rsid w:val="004C1071"/>
    <w:rsid w:val="004C1824"/>
    <w:rsid w:val="004C45F5"/>
    <w:rsid w:val="004C5097"/>
    <w:rsid w:val="004C5212"/>
    <w:rsid w:val="004C7312"/>
    <w:rsid w:val="004C7E7B"/>
    <w:rsid w:val="004D059D"/>
    <w:rsid w:val="004D0A4C"/>
    <w:rsid w:val="004D238D"/>
    <w:rsid w:val="004D5DCC"/>
    <w:rsid w:val="004D6A55"/>
    <w:rsid w:val="004E0939"/>
    <w:rsid w:val="004E11B1"/>
    <w:rsid w:val="004E155A"/>
    <w:rsid w:val="004E2120"/>
    <w:rsid w:val="004E3ABD"/>
    <w:rsid w:val="004F3451"/>
    <w:rsid w:val="004F3AAE"/>
    <w:rsid w:val="00500B11"/>
    <w:rsid w:val="005014B9"/>
    <w:rsid w:val="00501B9D"/>
    <w:rsid w:val="00503FE0"/>
    <w:rsid w:val="00504D21"/>
    <w:rsid w:val="005071D0"/>
    <w:rsid w:val="005122F6"/>
    <w:rsid w:val="005137A5"/>
    <w:rsid w:val="005166AA"/>
    <w:rsid w:val="00522076"/>
    <w:rsid w:val="00524E4B"/>
    <w:rsid w:val="00525F95"/>
    <w:rsid w:val="005322C6"/>
    <w:rsid w:val="00537A6F"/>
    <w:rsid w:val="005412FE"/>
    <w:rsid w:val="00541FF5"/>
    <w:rsid w:val="00543712"/>
    <w:rsid w:val="00545474"/>
    <w:rsid w:val="0055336A"/>
    <w:rsid w:val="00563FF8"/>
    <w:rsid w:val="0057172E"/>
    <w:rsid w:val="005800C7"/>
    <w:rsid w:val="00580A58"/>
    <w:rsid w:val="0058463F"/>
    <w:rsid w:val="00586FDB"/>
    <w:rsid w:val="00594A65"/>
    <w:rsid w:val="00595F96"/>
    <w:rsid w:val="005973E6"/>
    <w:rsid w:val="0059785C"/>
    <w:rsid w:val="005A0D27"/>
    <w:rsid w:val="005A2192"/>
    <w:rsid w:val="005B49EF"/>
    <w:rsid w:val="005C21E0"/>
    <w:rsid w:val="005E5361"/>
    <w:rsid w:val="005F071A"/>
    <w:rsid w:val="005F3366"/>
    <w:rsid w:val="005F4630"/>
    <w:rsid w:val="005F508E"/>
    <w:rsid w:val="005F5B71"/>
    <w:rsid w:val="005F6707"/>
    <w:rsid w:val="006058F9"/>
    <w:rsid w:val="00622244"/>
    <w:rsid w:val="00622465"/>
    <w:rsid w:val="00622D7A"/>
    <w:rsid w:val="00623659"/>
    <w:rsid w:val="00623F8A"/>
    <w:rsid w:val="00632A33"/>
    <w:rsid w:val="006368CF"/>
    <w:rsid w:val="00642CED"/>
    <w:rsid w:val="0064466D"/>
    <w:rsid w:val="0064788D"/>
    <w:rsid w:val="006479DF"/>
    <w:rsid w:val="00655494"/>
    <w:rsid w:val="00660DCB"/>
    <w:rsid w:val="0066138E"/>
    <w:rsid w:val="00663949"/>
    <w:rsid w:val="00670470"/>
    <w:rsid w:val="006706D2"/>
    <w:rsid w:val="006719A0"/>
    <w:rsid w:val="00676DD6"/>
    <w:rsid w:val="0068639F"/>
    <w:rsid w:val="00687102"/>
    <w:rsid w:val="00697CF3"/>
    <w:rsid w:val="006A25E2"/>
    <w:rsid w:val="006A5157"/>
    <w:rsid w:val="006A726C"/>
    <w:rsid w:val="006A7DF2"/>
    <w:rsid w:val="006B17EB"/>
    <w:rsid w:val="006B7126"/>
    <w:rsid w:val="006B73A8"/>
    <w:rsid w:val="006C6A25"/>
    <w:rsid w:val="006D082A"/>
    <w:rsid w:val="006D3B82"/>
    <w:rsid w:val="006D4079"/>
    <w:rsid w:val="006D51F4"/>
    <w:rsid w:val="006E3F64"/>
    <w:rsid w:val="006E7C06"/>
    <w:rsid w:val="006F0289"/>
    <w:rsid w:val="006F15B4"/>
    <w:rsid w:val="00704183"/>
    <w:rsid w:val="007041A3"/>
    <w:rsid w:val="00711CA7"/>
    <w:rsid w:val="007172DB"/>
    <w:rsid w:val="007347E8"/>
    <w:rsid w:val="007523C1"/>
    <w:rsid w:val="0075266F"/>
    <w:rsid w:val="007552C9"/>
    <w:rsid w:val="0076069C"/>
    <w:rsid w:val="0076245C"/>
    <w:rsid w:val="0076414C"/>
    <w:rsid w:val="00765555"/>
    <w:rsid w:val="007657B4"/>
    <w:rsid w:val="00771CC6"/>
    <w:rsid w:val="00775E1E"/>
    <w:rsid w:val="00782970"/>
    <w:rsid w:val="00786E62"/>
    <w:rsid w:val="00791516"/>
    <w:rsid w:val="007925A7"/>
    <w:rsid w:val="007A0A10"/>
    <w:rsid w:val="007A2869"/>
    <w:rsid w:val="007A60EF"/>
    <w:rsid w:val="007B34C4"/>
    <w:rsid w:val="007B6929"/>
    <w:rsid w:val="007B6CE8"/>
    <w:rsid w:val="007C0F00"/>
    <w:rsid w:val="007C4CF2"/>
    <w:rsid w:val="007D049B"/>
    <w:rsid w:val="007E006F"/>
    <w:rsid w:val="007E1E1B"/>
    <w:rsid w:val="007F0D9A"/>
    <w:rsid w:val="007F669A"/>
    <w:rsid w:val="007F75F5"/>
    <w:rsid w:val="00801225"/>
    <w:rsid w:val="00803EDA"/>
    <w:rsid w:val="00807A9F"/>
    <w:rsid w:val="0081533E"/>
    <w:rsid w:val="0082161D"/>
    <w:rsid w:val="00825D07"/>
    <w:rsid w:val="00831B28"/>
    <w:rsid w:val="00831B3D"/>
    <w:rsid w:val="008356A0"/>
    <w:rsid w:val="00836C27"/>
    <w:rsid w:val="00840E6F"/>
    <w:rsid w:val="00845397"/>
    <w:rsid w:val="0084743A"/>
    <w:rsid w:val="00850467"/>
    <w:rsid w:val="00854B0E"/>
    <w:rsid w:val="008743E6"/>
    <w:rsid w:val="008806AC"/>
    <w:rsid w:val="008814E2"/>
    <w:rsid w:val="00882B48"/>
    <w:rsid w:val="00884ECC"/>
    <w:rsid w:val="00893FC4"/>
    <w:rsid w:val="00894C97"/>
    <w:rsid w:val="00897D00"/>
    <w:rsid w:val="008A68FC"/>
    <w:rsid w:val="008A71E3"/>
    <w:rsid w:val="008B0022"/>
    <w:rsid w:val="008C271F"/>
    <w:rsid w:val="008D05EA"/>
    <w:rsid w:val="008D0F9C"/>
    <w:rsid w:val="008D2766"/>
    <w:rsid w:val="008E4B27"/>
    <w:rsid w:val="008E512B"/>
    <w:rsid w:val="008E67DB"/>
    <w:rsid w:val="008E74A6"/>
    <w:rsid w:val="008F2627"/>
    <w:rsid w:val="0090110D"/>
    <w:rsid w:val="00910C45"/>
    <w:rsid w:val="00911D80"/>
    <w:rsid w:val="00916A76"/>
    <w:rsid w:val="00922953"/>
    <w:rsid w:val="00923BC8"/>
    <w:rsid w:val="00926284"/>
    <w:rsid w:val="009330C5"/>
    <w:rsid w:val="00933E72"/>
    <w:rsid w:val="009367D5"/>
    <w:rsid w:val="00943B74"/>
    <w:rsid w:val="009455E7"/>
    <w:rsid w:val="00945E9E"/>
    <w:rsid w:val="00951E39"/>
    <w:rsid w:val="00955345"/>
    <w:rsid w:val="0096303D"/>
    <w:rsid w:val="00963C20"/>
    <w:rsid w:val="00966359"/>
    <w:rsid w:val="00975BBB"/>
    <w:rsid w:val="00977CF6"/>
    <w:rsid w:val="0098155C"/>
    <w:rsid w:val="00981682"/>
    <w:rsid w:val="009836CF"/>
    <w:rsid w:val="009A13CE"/>
    <w:rsid w:val="009A170D"/>
    <w:rsid w:val="009A1C14"/>
    <w:rsid w:val="009A5352"/>
    <w:rsid w:val="009A62A3"/>
    <w:rsid w:val="009A6A95"/>
    <w:rsid w:val="009B421D"/>
    <w:rsid w:val="009C5CFE"/>
    <w:rsid w:val="009D2A80"/>
    <w:rsid w:val="009D3C6C"/>
    <w:rsid w:val="009D4409"/>
    <w:rsid w:val="009D6067"/>
    <w:rsid w:val="009D7B44"/>
    <w:rsid w:val="009E148B"/>
    <w:rsid w:val="009E2F64"/>
    <w:rsid w:val="009F7090"/>
    <w:rsid w:val="00A04FF6"/>
    <w:rsid w:val="00A1238C"/>
    <w:rsid w:val="00A13677"/>
    <w:rsid w:val="00A144AE"/>
    <w:rsid w:val="00A14A73"/>
    <w:rsid w:val="00A21705"/>
    <w:rsid w:val="00A21EEE"/>
    <w:rsid w:val="00A23AF6"/>
    <w:rsid w:val="00A2723B"/>
    <w:rsid w:val="00A30052"/>
    <w:rsid w:val="00A31C29"/>
    <w:rsid w:val="00A325EB"/>
    <w:rsid w:val="00A32AD9"/>
    <w:rsid w:val="00A371E3"/>
    <w:rsid w:val="00A408F4"/>
    <w:rsid w:val="00A44C0F"/>
    <w:rsid w:val="00A503E6"/>
    <w:rsid w:val="00A55E1D"/>
    <w:rsid w:val="00A63EC3"/>
    <w:rsid w:val="00A64C86"/>
    <w:rsid w:val="00A70265"/>
    <w:rsid w:val="00A75FFC"/>
    <w:rsid w:val="00A869ED"/>
    <w:rsid w:val="00A924CB"/>
    <w:rsid w:val="00A9254C"/>
    <w:rsid w:val="00A947D7"/>
    <w:rsid w:val="00A9685B"/>
    <w:rsid w:val="00AB29E7"/>
    <w:rsid w:val="00AB755C"/>
    <w:rsid w:val="00AC218C"/>
    <w:rsid w:val="00AC3AC2"/>
    <w:rsid w:val="00AC7F8F"/>
    <w:rsid w:val="00AD374A"/>
    <w:rsid w:val="00AD42A0"/>
    <w:rsid w:val="00AD6D3F"/>
    <w:rsid w:val="00AE4BF8"/>
    <w:rsid w:val="00AF1A9A"/>
    <w:rsid w:val="00B00026"/>
    <w:rsid w:val="00B07356"/>
    <w:rsid w:val="00B073CA"/>
    <w:rsid w:val="00B11F3A"/>
    <w:rsid w:val="00B12061"/>
    <w:rsid w:val="00B12B76"/>
    <w:rsid w:val="00B17700"/>
    <w:rsid w:val="00B17D0C"/>
    <w:rsid w:val="00B21C90"/>
    <w:rsid w:val="00B24271"/>
    <w:rsid w:val="00B315E9"/>
    <w:rsid w:val="00B35CC6"/>
    <w:rsid w:val="00B36128"/>
    <w:rsid w:val="00B4284E"/>
    <w:rsid w:val="00B460C1"/>
    <w:rsid w:val="00B469B2"/>
    <w:rsid w:val="00B47147"/>
    <w:rsid w:val="00B53B4A"/>
    <w:rsid w:val="00B658F9"/>
    <w:rsid w:val="00B668F3"/>
    <w:rsid w:val="00B71FA2"/>
    <w:rsid w:val="00B7309F"/>
    <w:rsid w:val="00B8751C"/>
    <w:rsid w:val="00B91F3C"/>
    <w:rsid w:val="00B931E6"/>
    <w:rsid w:val="00B94500"/>
    <w:rsid w:val="00B948E0"/>
    <w:rsid w:val="00BA089F"/>
    <w:rsid w:val="00BA13ED"/>
    <w:rsid w:val="00BA4376"/>
    <w:rsid w:val="00BB2E03"/>
    <w:rsid w:val="00BB54F6"/>
    <w:rsid w:val="00BB5CC6"/>
    <w:rsid w:val="00BB7FB9"/>
    <w:rsid w:val="00BC2760"/>
    <w:rsid w:val="00BC4BAC"/>
    <w:rsid w:val="00BC62D0"/>
    <w:rsid w:val="00BC7BB0"/>
    <w:rsid w:val="00BD65F3"/>
    <w:rsid w:val="00BD6733"/>
    <w:rsid w:val="00BF2F2C"/>
    <w:rsid w:val="00BF4967"/>
    <w:rsid w:val="00BF6123"/>
    <w:rsid w:val="00C06F45"/>
    <w:rsid w:val="00C107AC"/>
    <w:rsid w:val="00C11405"/>
    <w:rsid w:val="00C214B6"/>
    <w:rsid w:val="00C33C9A"/>
    <w:rsid w:val="00C348A2"/>
    <w:rsid w:val="00C37584"/>
    <w:rsid w:val="00C37B65"/>
    <w:rsid w:val="00C40A45"/>
    <w:rsid w:val="00C41D7B"/>
    <w:rsid w:val="00C47748"/>
    <w:rsid w:val="00C47973"/>
    <w:rsid w:val="00C57B48"/>
    <w:rsid w:val="00C63A19"/>
    <w:rsid w:val="00C6439D"/>
    <w:rsid w:val="00C67239"/>
    <w:rsid w:val="00C674A6"/>
    <w:rsid w:val="00C73205"/>
    <w:rsid w:val="00C80097"/>
    <w:rsid w:val="00C81600"/>
    <w:rsid w:val="00C821CC"/>
    <w:rsid w:val="00C85E89"/>
    <w:rsid w:val="00C916B1"/>
    <w:rsid w:val="00C92BF0"/>
    <w:rsid w:val="00C9363C"/>
    <w:rsid w:val="00C9757D"/>
    <w:rsid w:val="00C97584"/>
    <w:rsid w:val="00CA0FB2"/>
    <w:rsid w:val="00CA208E"/>
    <w:rsid w:val="00CA5692"/>
    <w:rsid w:val="00CB0DFD"/>
    <w:rsid w:val="00CB1A06"/>
    <w:rsid w:val="00CC5171"/>
    <w:rsid w:val="00CC53BB"/>
    <w:rsid w:val="00CD16D5"/>
    <w:rsid w:val="00CD3D13"/>
    <w:rsid w:val="00CE1E69"/>
    <w:rsid w:val="00CE6CE3"/>
    <w:rsid w:val="00CF1CE6"/>
    <w:rsid w:val="00CF4CFF"/>
    <w:rsid w:val="00CF60E2"/>
    <w:rsid w:val="00CF6137"/>
    <w:rsid w:val="00D00399"/>
    <w:rsid w:val="00D05350"/>
    <w:rsid w:val="00D1415A"/>
    <w:rsid w:val="00D239D4"/>
    <w:rsid w:val="00D24BE7"/>
    <w:rsid w:val="00D27482"/>
    <w:rsid w:val="00D308AD"/>
    <w:rsid w:val="00D32CE7"/>
    <w:rsid w:val="00D33478"/>
    <w:rsid w:val="00D45E47"/>
    <w:rsid w:val="00D50DF4"/>
    <w:rsid w:val="00D526DE"/>
    <w:rsid w:val="00D538AF"/>
    <w:rsid w:val="00D54E2E"/>
    <w:rsid w:val="00D61BB6"/>
    <w:rsid w:val="00D64B77"/>
    <w:rsid w:val="00D64E13"/>
    <w:rsid w:val="00D679DF"/>
    <w:rsid w:val="00D7054B"/>
    <w:rsid w:val="00D77D49"/>
    <w:rsid w:val="00D803D1"/>
    <w:rsid w:val="00D81113"/>
    <w:rsid w:val="00D850A3"/>
    <w:rsid w:val="00D86DA2"/>
    <w:rsid w:val="00D9101C"/>
    <w:rsid w:val="00DA7958"/>
    <w:rsid w:val="00DB13FF"/>
    <w:rsid w:val="00DB175F"/>
    <w:rsid w:val="00DB46A1"/>
    <w:rsid w:val="00DB798B"/>
    <w:rsid w:val="00DC6F15"/>
    <w:rsid w:val="00DD50DC"/>
    <w:rsid w:val="00DE3633"/>
    <w:rsid w:val="00DF1C90"/>
    <w:rsid w:val="00DF5411"/>
    <w:rsid w:val="00E04CFF"/>
    <w:rsid w:val="00E12FA9"/>
    <w:rsid w:val="00E14746"/>
    <w:rsid w:val="00E24D44"/>
    <w:rsid w:val="00E27013"/>
    <w:rsid w:val="00E32ECD"/>
    <w:rsid w:val="00E3690A"/>
    <w:rsid w:val="00E40048"/>
    <w:rsid w:val="00E42D04"/>
    <w:rsid w:val="00E42EAC"/>
    <w:rsid w:val="00E45FE1"/>
    <w:rsid w:val="00E52D37"/>
    <w:rsid w:val="00E5416A"/>
    <w:rsid w:val="00E56147"/>
    <w:rsid w:val="00E66D03"/>
    <w:rsid w:val="00E70EB0"/>
    <w:rsid w:val="00E742C1"/>
    <w:rsid w:val="00E74EA1"/>
    <w:rsid w:val="00E765C0"/>
    <w:rsid w:val="00E76EA1"/>
    <w:rsid w:val="00E7702D"/>
    <w:rsid w:val="00E8063D"/>
    <w:rsid w:val="00E87E4A"/>
    <w:rsid w:val="00EA3856"/>
    <w:rsid w:val="00EA77BA"/>
    <w:rsid w:val="00EB0266"/>
    <w:rsid w:val="00EC46E5"/>
    <w:rsid w:val="00EC78F4"/>
    <w:rsid w:val="00ED6ADB"/>
    <w:rsid w:val="00EE3659"/>
    <w:rsid w:val="00EE70FE"/>
    <w:rsid w:val="00EF02F5"/>
    <w:rsid w:val="00EF56BF"/>
    <w:rsid w:val="00EF6230"/>
    <w:rsid w:val="00F01384"/>
    <w:rsid w:val="00F03133"/>
    <w:rsid w:val="00F051C5"/>
    <w:rsid w:val="00F05D2C"/>
    <w:rsid w:val="00F0607A"/>
    <w:rsid w:val="00F10B9D"/>
    <w:rsid w:val="00F163BB"/>
    <w:rsid w:val="00F16C4D"/>
    <w:rsid w:val="00F21856"/>
    <w:rsid w:val="00F27075"/>
    <w:rsid w:val="00F31CD5"/>
    <w:rsid w:val="00F33C2C"/>
    <w:rsid w:val="00F37C3D"/>
    <w:rsid w:val="00F4127B"/>
    <w:rsid w:val="00F41D14"/>
    <w:rsid w:val="00F42A4C"/>
    <w:rsid w:val="00F46009"/>
    <w:rsid w:val="00F55C0A"/>
    <w:rsid w:val="00F5719C"/>
    <w:rsid w:val="00F60BE9"/>
    <w:rsid w:val="00F706AA"/>
    <w:rsid w:val="00F70FE6"/>
    <w:rsid w:val="00F822A3"/>
    <w:rsid w:val="00F8352D"/>
    <w:rsid w:val="00F847F6"/>
    <w:rsid w:val="00F87C67"/>
    <w:rsid w:val="00F97C0A"/>
    <w:rsid w:val="00F97E8C"/>
    <w:rsid w:val="00FA1607"/>
    <w:rsid w:val="00FB3002"/>
    <w:rsid w:val="00FB6E66"/>
    <w:rsid w:val="00FC04A6"/>
    <w:rsid w:val="00FC079A"/>
    <w:rsid w:val="00FC0F30"/>
    <w:rsid w:val="00FC37F0"/>
    <w:rsid w:val="00FC5F6F"/>
    <w:rsid w:val="00FC621D"/>
    <w:rsid w:val="00FC753C"/>
    <w:rsid w:val="00FD32E2"/>
    <w:rsid w:val="00FD5195"/>
    <w:rsid w:val="00FE2E3A"/>
    <w:rsid w:val="00FE759A"/>
    <w:rsid w:val="00FF1A7B"/>
    <w:rsid w:val="00FF705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08890"/>
  <w15:docId w15:val="{FB69F2CB-576C-4970-BBC6-1F9C1976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EA77BA"/>
    <w:pPr>
      <w:tabs>
        <w:tab w:val="left" w:pos="142"/>
        <w:tab w:val="left" w:pos="426"/>
        <w:tab w:val="right" w:leader="dot" w:pos="9062"/>
      </w:tabs>
      <w:spacing w:after="100"/>
      <w:ind w:right="1"/>
    </w:pPr>
  </w:style>
  <w:style w:type="paragraph" w:styleId="Obsah3">
    <w:name w:val="toc 3"/>
    <w:basedOn w:val="Normlny"/>
    <w:next w:val="Normlny"/>
    <w:autoRedefine/>
    <w:uiPriority w:val="39"/>
    <w:unhideWhenUsed/>
    <w:rsid w:val="00BB54F6"/>
    <w:pPr>
      <w:tabs>
        <w:tab w:val="right" w:leader="dot" w:pos="9062"/>
      </w:tabs>
      <w:spacing w:after="100"/>
      <w:ind w:left="709" w:hanging="425"/>
    </w:pPr>
  </w:style>
  <w:style w:type="paragraph" w:styleId="Obsah4">
    <w:name w:val="toc 4"/>
    <w:basedOn w:val="Normlny"/>
    <w:next w:val="Normlny"/>
    <w:autoRedefine/>
    <w:uiPriority w:val="39"/>
    <w:unhideWhenUsed/>
    <w:rsid w:val="00BB54F6"/>
    <w:pPr>
      <w:tabs>
        <w:tab w:val="right" w:leader="dot" w:pos="9072"/>
      </w:tabs>
      <w:spacing w:after="100"/>
      <w:ind w:left="1276" w:right="426" w:hanging="567"/>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4C73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6310">
      <w:bodyDiv w:val="1"/>
      <w:marLeft w:val="0"/>
      <w:marRight w:val="0"/>
      <w:marTop w:val="0"/>
      <w:marBottom w:val="0"/>
      <w:divBdr>
        <w:top w:val="none" w:sz="0" w:space="0" w:color="auto"/>
        <w:left w:val="none" w:sz="0" w:space="0" w:color="auto"/>
        <w:bottom w:val="none" w:sz="0" w:space="0" w:color="auto"/>
        <w:right w:val="none" w:sz="0" w:space="0" w:color="auto"/>
      </w:divBdr>
    </w:div>
    <w:div w:id="916788642">
      <w:bodyDiv w:val="1"/>
      <w:marLeft w:val="0"/>
      <w:marRight w:val="0"/>
      <w:marTop w:val="0"/>
      <w:marBottom w:val="0"/>
      <w:divBdr>
        <w:top w:val="none" w:sz="0" w:space="0" w:color="auto"/>
        <w:left w:val="none" w:sz="0" w:space="0" w:color="auto"/>
        <w:bottom w:val="none" w:sz="0" w:space="0" w:color="auto"/>
        <w:right w:val="none" w:sz="0" w:space="0" w:color="auto"/>
      </w:divBdr>
      <w:divsChild>
        <w:div w:id="1518423694">
          <w:marLeft w:val="0"/>
          <w:marRight w:val="0"/>
          <w:marTop w:val="0"/>
          <w:marBottom w:val="0"/>
          <w:divBdr>
            <w:top w:val="none" w:sz="0" w:space="0" w:color="auto"/>
            <w:left w:val="none" w:sz="0" w:space="0" w:color="auto"/>
            <w:bottom w:val="none" w:sz="0" w:space="0" w:color="auto"/>
            <w:right w:val="none" w:sz="0" w:space="0" w:color="auto"/>
          </w:divBdr>
          <w:divsChild>
            <w:div w:id="478882684">
              <w:marLeft w:val="0"/>
              <w:marRight w:val="0"/>
              <w:marTop w:val="0"/>
              <w:marBottom w:val="0"/>
              <w:divBdr>
                <w:top w:val="none" w:sz="0" w:space="0" w:color="auto"/>
                <w:left w:val="none" w:sz="0" w:space="0" w:color="auto"/>
                <w:bottom w:val="none" w:sz="0" w:space="0" w:color="auto"/>
                <w:right w:val="none" w:sz="0" w:space="0" w:color="auto"/>
              </w:divBdr>
              <w:divsChild>
                <w:div w:id="1982076843">
                  <w:marLeft w:val="0"/>
                  <w:marRight w:val="0"/>
                  <w:marTop w:val="0"/>
                  <w:marBottom w:val="0"/>
                  <w:divBdr>
                    <w:top w:val="none" w:sz="0" w:space="0" w:color="auto"/>
                    <w:left w:val="none" w:sz="0" w:space="0" w:color="auto"/>
                    <w:bottom w:val="none" w:sz="0" w:space="0" w:color="auto"/>
                    <w:right w:val="none" w:sz="0" w:space="0" w:color="auto"/>
                  </w:divBdr>
                  <w:divsChild>
                    <w:div w:id="364788923">
                      <w:marLeft w:val="0"/>
                      <w:marRight w:val="0"/>
                      <w:marTop w:val="0"/>
                      <w:marBottom w:val="0"/>
                      <w:divBdr>
                        <w:top w:val="none" w:sz="0" w:space="0" w:color="auto"/>
                        <w:left w:val="none" w:sz="0" w:space="0" w:color="auto"/>
                        <w:bottom w:val="none" w:sz="0" w:space="0" w:color="auto"/>
                        <w:right w:val="none" w:sz="0" w:space="0" w:color="auto"/>
                      </w:divBdr>
                      <w:divsChild>
                        <w:div w:id="929393035">
                          <w:marLeft w:val="0"/>
                          <w:marRight w:val="0"/>
                          <w:marTop w:val="0"/>
                          <w:marBottom w:val="0"/>
                          <w:divBdr>
                            <w:top w:val="none" w:sz="0" w:space="0" w:color="auto"/>
                            <w:left w:val="none" w:sz="0" w:space="0" w:color="auto"/>
                            <w:bottom w:val="none" w:sz="0" w:space="0" w:color="auto"/>
                            <w:right w:val="none" w:sz="0" w:space="0" w:color="auto"/>
                          </w:divBdr>
                          <w:divsChild>
                            <w:div w:id="295071012">
                              <w:marLeft w:val="0"/>
                              <w:marRight w:val="0"/>
                              <w:marTop w:val="0"/>
                              <w:marBottom w:val="0"/>
                              <w:divBdr>
                                <w:top w:val="none" w:sz="0" w:space="0" w:color="auto"/>
                                <w:left w:val="none" w:sz="0" w:space="0" w:color="auto"/>
                                <w:bottom w:val="none" w:sz="0" w:space="0" w:color="auto"/>
                                <w:right w:val="none" w:sz="0" w:space="0" w:color="auto"/>
                              </w:divBdr>
                              <w:divsChild>
                                <w:div w:id="685986238">
                                  <w:marLeft w:val="0"/>
                                  <w:marRight w:val="0"/>
                                  <w:marTop w:val="0"/>
                                  <w:marBottom w:val="0"/>
                                  <w:divBdr>
                                    <w:top w:val="none" w:sz="0" w:space="0" w:color="auto"/>
                                    <w:left w:val="none" w:sz="0" w:space="0" w:color="auto"/>
                                    <w:bottom w:val="none" w:sz="0" w:space="0" w:color="auto"/>
                                    <w:right w:val="none" w:sz="0" w:space="0" w:color="auto"/>
                                  </w:divBdr>
                                  <w:divsChild>
                                    <w:div w:id="1330206834">
                                      <w:marLeft w:val="0"/>
                                      <w:marRight w:val="0"/>
                                      <w:marTop w:val="0"/>
                                      <w:marBottom w:val="0"/>
                                      <w:divBdr>
                                        <w:top w:val="none" w:sz="0" w:space="0" w:color="auto"/>
                                        <w:left w:val="none" w:sz="0" w:space="0" w:color="auto"/>
                                        <w:bottom w:val="none" w:sz="0" w:space="0" w:color="auto"/>
                                        <w:right w:val="none" w:sz="0" w:space="0" w:color="auto"/>
                                      </w:divBdr>
                                      <w:divsChild>
                                        <w:div w:id="2014215786">
                                          <w:marLeft w:val="0"/>
                                          <w:marRight w:val="0"/>
                                          <w:marTop w:val="0"/>
                                          <w:marBottom w:val="0"/>
                                          <w:divBdr>
                                            <w:top w:val="none" w:sz="0" w:space="0" w:color="auto"/>
                                            <w:left w:val="none" w:sz="0" w:space="0" w:color="auto"/>
                                            <w:bottom w:val="none" w:sz="0" w:space="0" w:color="auto"/>
                                            <w:right w:val="none" w:sz="0" w:space="0" w:color="auto"/>
                                          </w:divBdr>
                                          <w:divsChild>
                                            <w:div w:id="340667545">
                                              <w:marLeft w:val="0"/>
                                              <w:marRight w:val="0"/>
                                              <w:marTop w:val="0"/>
                                              <w:marBottom w:val="0"/>
                                              <w:divBdr>
                                                <w:top w:val="none" w:sz="0" w:space="0" w:color="auto"/>
                                                <w:left w:val="none" w:sz="0" w:space="0" w:color="auto"/>
                                                <w:bottom w:val="none" w:sz="0" w:space="0" w:color="auto"/>
                                                <w:right w:val="none" w:sz="0" w:space="0" w:color="auto"/>
                                              </w:divBdr>
                                              <w:divsChild>
                                                <w:div w:id="1387335334">
                                                  <w:marLeft w:val="0"/>
                                                  <w:marRight w:val="0"/>
                                                  <w:marTop w:val="0"/>
                                                  <w:marBottom w:val="0"/>
                                                  <w:divBdr>
                                                    <w:top w:val="none" w:sz="0" w:space="0" w:color="auto"/>
                                                    <w:left w:val="none" w:sz="0" w:space="0" w:color="auto"/>
                                                    <w:bottom w:val="none" w:sz="0" w:space="0" w:color="auto"/>
                                                    <w:right w:val="none" w:sz="0" w:space="0" w:color="auto"/>
                                                  </w:divBdr>
                                                  <w:divsChild>
                                                    <w:div w:id="499269802">
                                                      <w:marLeft w:val="0"/>
                                                      <w:marRight w:val="0"/>
                                                      <w:marTop w:val="0"/>
                                                      <w:marBottom w:val="0"/>
                                                      <w:divBdr>
                                                        <w:top w:val="none" w:sz="0" w:space="0" w:color="auto"/>
                                                        <w:left w:val="none" w:sz="0" w:space="0" w:color="auto"/>
                                                        <w:bottom w:val="none" w:sz="0" w:space="0" w:color="auto"/>
                                                        <w:right w:val="none" w:sz="0" w:space="0" w:color="auto"/>
                                                      </w:divBdr>
                                                      <w:divsChild>
                                                        <w:div w:id="672268656">
                                                          <w:marLeft w:val="0"/>
                                                          <w:marRight w:val="0"/>
                                                          <w:marTop w:val="0"/>
                                                          <w:marBottom w:val="0"/>
                                                          <w:divBdr>
                                                            <w:top w:val="none" w:sz="0" w:space="0" w:color="auto"/>
                                                            <w:left w:val="none" w:sz="0" w:space="0" w:color="auto"/>
                                                            <w:bottom w:val="none" w:sz="0" w:space="0" w:color="auto"/>
                                                            <w:right w:val="none" w:sz="0" w:space="0" w:color="auto"/>
                                                          </w:divBdr>
                                                          <w:divsChild>
                                                            <w:div w:id="1240408457">
                                                              <w:marLeft w:val="0"/>
                                                              <w:marRight w:val="0"/>
                                                              <w:marTop w:val="0"/>
                                                              <w:marBottom w:val="0"/>
                                                              <w:divBdr>
                                                                <w:top w:val="none" w:sz="0" w:space="0" w:color="auto"/>
                                                                <w:left w:val="none" w:sz="0" w:space="0" w:color="auto"/>
                                                                <w:bottom w:val="none" w:sz="0" w:space="0" w:color="auto"/>
                                                                <w:right w:val="none" w:sz="0" w:space="0" w:color="auto"/>
                                                              </w:divBdr>
                                                              <w:divsChild>
                                                                <w:div w:id="1125195907">
                                                                  <w:marLeft w:val="0"/>
                                                                  <w:marRight w:val="0"/>
                                                                  <w:marTop w:val="0"/>
                                                                  <w:marBottom w:val="0"/>
                                                                  <w:divBdr>
                                                                    <w:top w:val="none" w:sz="0" w:space="0" w:color="auto"/>
                                                                    <w:left w:val="none" w:sz="0" w:space="0" w:color="auto"/>
                                                                    <w:bottom w:val="none" w:sz="0" w:space="0" w:color="auto"/>
                                                                    <w:right w:val="none" w:sz="0" w:space="0" w:color="auto"/>
                                                                  </w:divBdr>
                                                                  <w:divsChild>
                                                                    <w:div w:id="1357922297">
                                                                      <w:marLeft w:val="0"/>
                                                                      <w:marRight w:val="0"/>
                                                                      <w:marTop w:val="0"/>
                                                                      <w:marBottom w:val="0"/>
                                                                      <w:divBdr>
                                                                        <w:top w:val="none" w:sz="0" w:space="0" w:color="auto"/>
                                                                        <w:left w:val="none" w:sz="0" w:space="0" w:color="auto"/>
                                                                        <w:bottom w:val="none" w:sz="0" w:space="0" w:color="auto"/>
                                                                        <w:right w:val="none" w:sz="0" w:space="0" w:color="auto"/>
                                                                      </w:divBdr>
                                                                      <w:divsChild>
                                                                        <w:div w:id="1060328207">
                                                                          <w:marLeft w:val="0"/>
                                                                          <w:marRight w:val="0"/>
                                                                          <w:marTop w:val="0"/>
                                                                          <w:marBottom w:val="0"/>
                                                                          <w:divBdr>
                                                                            <w:top w:val="none" w:sz="0" w:space="0" w:color="auto"/>
                                                                            <w:left w:val="none" w:sz="0" w:space="0" w:color="auto"/>
                                                                            <w:bottom w:val="none" w:sz="0" w:space="0" w:color="auto"/>
                                                                            <w:right w:val="none" w:sz="0" w:space="0" w:color="auto"/>
                                                                          </w:divBdr>
                                                                        </w:div>
                                                                        <w:div w:id="147139933">
                                                                          <w:marLeft w:val="0"/>
                                                                          <w:marRight w:val="0"/>
                                                                          <w:marTop w:val="0"/>
                                                                          <w:marBottom w:val="0"/>
                                                                          <w:divBdr>
                                                                            <w:top w:val="none" w:sz="0" w:space="0" w:color="auto"/>
                                                                            <w:left w:val="none" w:sz="0" w:space="0" w:color="auto"/>
                                                                            <w:bottom w:val="none" w:sz="0" w:space="0" w:color="auto"/>
                                                                            <w:right w:val="none" w:sz="0" w:space="0" w:color="auto"/>
                                                                          </w:divBdr>
                                                                        </w:div>
                                                                      </w:divsChild>
                                                                    </w:div>
                                                                    <w:div w:id="1390962354">
                                                                      <w:marLeft w:val="0"/>
                                                                      <w:marRight w:val="0"/>
                                                                      <w:marTop w:val="0"/>
                                                                      <w:marBottom w:val="0"/>
                                                                      <w:divBdr>
                                                                        <w:top w:val="none" w:sz="0" w:space="0" w:color="auto"/>
                                                                        <w:left w:val="none" w:sz="0" w:space="0" w:color="auto"/>
                                                                        <w:bottom w:val="none" w:sz="0" w:space="0" w:color="auto"/>
                                                                        <w:right w:val="none" w:sz="0" w:space="0" w:color="auto"/>
                                                                      </w:divBdr>
                                                                      <w:divsChild>
                                                                        <w:div w:id="1327049780">
                                                                          <w:marLeft w:val="0"/>
                                                                          <w:marRight w:val="0"/>
                                                                          <w:marTop w:val="0"/>
                                                                          <w:marBottom w:val="0"/>
                                                                          <w:divBdr>
                                                                            <w:top w:val="none" w:sz="0" w:space="0" w:color="auto"/>
                                                                            <w:left w:val="none" w:sz="0" w:space="0" w:color="auto"/>
                                                                            <w:bottom w:val="none" w:sz="0" w:space="0" w:color="auto"/>
                                                                            <w:right w:val="none" w:sz="0" w:space="0" w:color="auto"/>
                                                                          </w:divBdr>
                                                                        </w:div>
                                                                        <w:div w:id="1459564016">
                                                                          <w:marLeft w:val="0"/>
                                                                          <w:marRight w:val="0"/>
                                                                          <w:marTop w:val="0"/>
                                                                          <w:marBottom w:val="0"/>
                                                                          <w:divBdr>
                                                                            <w:top w:val="none" w:sz="0" w:space="0" w:color="auto"/>
                                                                            <w:left w:val="none" w:sz="0" w:space="0" w:color="auto"/>
                                                                            <w:bottom w:val="none" w:sz="0" w:space="0" w:color="auto"/>
                                                                            <w:right w:val="none" w:sz="0" w:space="0" w:color="auto"/>
                                                                          </w:divBdr>
                                                                        </w:div>
                                                                      </w:divsChild>
                                                                    </w:div>
                                                                    <w:div w:id="1505046216">
                                                                      <w:marLeft w:val="0"/>
                                                                      <w:marRight w:val="0"/>
                                                                      <w:marTop w:val="0"/>
                                                                      <w:marBottom w:val="0"/>
                                                                      <w:divBdr>
                                                                        <w:top w:val="none" w:sz="0" w:space="0" w:color="auto"/>
                                                                        <w:left w:val="none" w:sz="0" w:space="0" w:color="auto"/>
                                                                        <w:bottom w:val="none" w:sz="0" w:space="0" w:color="auto"/>
                                                                        <w:right w:val="none" w:sz="0" w:space="0" w:color="auto"/>
                                                                      </w:divBdr>
                                                                      <w:divsChild>
                                                                        <w:div w:id="1889684251">
                                                                          <w:marLeft w:val="0"/>
                                                                          <w:marRight w:val="0"/>
                                                                          <w:marTop w:val="0"/>
                                                                          <w:marBottom w:val="0"/>
                                                                          <w:divBdr>
                                                                            <w:top w:val="none" w:sz="0" w:space="0" w:color="auto"/>
                                                                            <w:left w:val="none" w:sz="0" w:space="0" w:color="auto"/>
                                                                            <w:bottom w:val="none" w:sz="0" w:space="0" w:color="auto"/>
                                                                            <w:right w:val="none" w:sz="0" w:space="0" w:color="auto"/>
                                                                          </w:divBdr>
                                                                        </w:div>
                                                                        <w:div w:id="20824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9759931">
      <w:bodyDiv w:val="1"/>
      <w:marLeft w:val="0"/>
      <w:marRight w:val="0"/>
      <w:marTop w:val="0"/>
      <w:marBottom w:val="0"/>
      <w:divBdr>
        <w:top w:val="none" w:sz="0" w:space="0" w:color="auto"/>
        <w:left w:val="none" w:sz="0" w:space="0" w:color="auto"/>
        <w:bottom w:val="none" w:sz="0" w:space="0" w:color="auto"/>
        <w:right w:val="none" w:sz="0" w:space="0" w:color="auto"/>
      </w:divBdr>
      <w:divsChild>
        <w:div w:id="1042898959">
          <w:marLeft w:val="0"/>
          <w:marRight w:val="0"/>
          <w:marTop w:val="0"/>
          <w:marBottom w:val="0"/>
          <w:divBdr>
            <w:top w:val="none" w:sz="0" w:space="0" w:color="auto"/>
            <w:left w:val="none" w:sz="0" w:space="0" w:color="auto"/>
            <w:bottom w:val="none" w:sz="0" w:space="0" w:color="auto"/>
            <w:right w:val="none" w:sz="0" w:space="0" w:color="auto"/>
          </w:divBdr>
          <w:divsChild>
            <w:div w:id="3701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3227">
      <w:bodyDiv w:val="1"/>
      <w:marLeft w:val="0"/>
      <w:marRight w:val="0"/>
      <w:marTop w:val="0"/>
      <w:marBottom w:val="0"/>
      <w:divBdr>
        <w:top w:val="none" w:sz="0" w:space="0" w:color="auto"/>
        <w:left w:val="none" w:sz="0" w:space="0" w:color="auto"/>
        <w:bottom w:val="none" w:sz="0" w:space="0" w:color="auto"/>
        <w:right w:val="none" w:sz="0" w:space="0" w:color="auto"/>
      </w:divBdr>
    </w:div>
    <w:div w:id="194518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4303"/>
    <w:rsid w:val="000653E6"/>
    <w:rsid w:val="00095835"/>
    <w:rsid w:val="000E30BC"/>
    <w:rsid w:val="0013292A"/>
    <w:rsid w:val="001372FC"/>
    <w:rsid w:val="00157F4A"/>
    <w:rsid w:val="00170199"/>
    <w:rsid w:val="00254F13"/>
    <w:rsid w:val="002656DE"/>
    <w:rsid w:val="00282B89"/>
    <w:rsid w:val="002C6ECA"/>
    <w:rsid w:val="003B77F1"/>
    <w:rsid w:val="003C0BE9"/>
    <w:rsid w:val="003D7F19"/>
    <w:rsid w:val="0043457F"/>
    <w:rsid w:val="004B4B24"/>
    <w:rsid w:val="00560292"/>
    <w:rsid w:val="00594E98"/>
    <w:rsid w:val="005A074A"/>
    <w:rsid w:val="005A78A6"/>
    <w:rsid w:val="005D2649"/>
    <w:rsid w:val="005D6084"/>
    <w:rsid w:val="00613E93"/>
    <w:rsid w:val="00616C33"/>
    <w:rsid w:val="0064699B"/>
    <w:rsid w:val="006C47DD"/>
    <w:rsid w:val="006D534C"/>
    <w:rsid w:val="006E5060"/>
    <w:rsid w:val="00702BFE"/>
    <w:rsid w:val="00727134"/>
    <w:rsid w:val="0074308D"/>
    <w:rsid w:val="00754E68"/>
    <w:rsid w:val="00792C5E"/>
    <w:rsid w:val="007E4B8C"/>
    <w:rsid w:val="008225C7"/>
    <w:rsid w:val="008355EC"/>
    <w:rsid w:val="00845353"/>
    <w:rsid w:val="0085402B"/>
    <w:rsid w:val="00863AA4"/>
    <w:rsid w:val="008A278E"/>
    <w:rsid w:val="008B4B67"/>
    <w:rsid w:val="008C0845"/>
    <w:rsid w:val="008D0C04"/>
    <w:rsid w:val="00927862"/>
    <w:rsid w:val="00946F3C"/>
    <w:rsid w:val="009D367B"/>
    <w:rsid w:val="00A54C37"/>
    <w:rsid w:val="00A5720E"/>
    <w:rsid w:val="00A73D8B"/>
    <w:rsid w:val="00A81655"/>
    <w:rsid w:val="00AA2217"/>
    <w:rsid w:val="00AB1474"/>
    <w:rsid w:val="00AF4D2B"/>
    <w:rsid w:val="00B27870"/>
    <w:rsid w:val="00B449CF"/>
    <w:rsid w:val="00BF0282"/>
    <w:rsid w:val="00C14C6E"/>
    <w:rsid w:val="00C16CB5"/>
    <w:rsid w:val="00C2414F"/>
    <w:rsid w:val="00C2741A"/>
    <w:rsid w:val="00C45313"/>
    <w:rsid w:val="00C650B1"/>
    <w:rsid w:val="00C808FC"/>
    <w:rsid w:val="00C825AD"/>
    <w:rsid w:val="00CC3507"/>
    <w:rsid w:val="00CD760D"/>
    <w:rsid w:val="00CE2D99"/>
    <w:rsid w:val="00D220E0"/>
    <w:rsid w:val="00D223B5"/>
    <w:rsid w:val="00D66061"/>
    <w:rsid w:val="00DD5DD6"/>
    <w:rsid w:val="00DF1217"/>
    <w:rsid w:val="00E02953"/>
    <w:rsid w:val="00E07F33"/>
    <w:rsid w:val="00E147AC"/>
    <w:rsid w:val="00E27198"/>
    <w:rsid w:val="00E45262"/>
    <w:rsid w:val="00ED56F9"/>
    <w:rsid w:val="00EF4AB7"/>
    <w:rsid w:val="00F9567C"/>
    <w:rsid w:val="00FB660B"/>
    <w:rsid w:val="00FF3250"/>
    <w:rsid w:val="00FF6CD3"/>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99682-DF9B-49A4-87F6-A43336E5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4727</Words>
  <Characters>26946</Characters>
  <Application>Microsoft Office Word</Application>
  <DocSecurity>0</DocSecurity>
  <Lines>224</Lines>
  <Paragraphs>63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Čillik Martin</dc:creator>
  <cp:lastModifiedBy>Maroš Varsányi</cp:lastModifiedBy>
  <cp:revision>8</cp:revision>
  <cp:lastPrinted>2016-11-14T07:15:00Z</cp:lastPrinted>
  <dcterms:created xsi:type="dcterms:W3CDTF">2020-10-01T11:25:00Z</dcterms:created>
  <dcterms:modified xsi:type="dcterms:W3CDTF">2020-10-30T16:21:00Z</dcterms:modified>
</cp:coreProperties>
</file>